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EB01F9" w14:textId="77777777" w:rsidR="000A4A6B" w:rsidRDefault="00893A3A" w:rsidP="000A4A6B">
      <w:pPr>
        <w:spacing w:after="0" w:line="240" w:lineRule="auto"/>
        <w:ind w:left="709" w:hanging="709"/>
        <w:jc w:val="right"/>
        <w:rPr>
          <w:rFonts w:ascii="Times New Roman" w:hAnsi="Times New Roman" w:cs="Times New Roman"/>
          <w:b/>
          <w:sz w:val="24"/>
          <w:szCs w:val="24"/>
        </w:rPr>
      </w:pPr>
      <w:r>
        <w:rPr>
          <w:rFonts w:ascii="Times New Roman" w:hAnsi="Times New Roman" w:cs="Times New Roman"/>
          <w:b/>
          <w:sz w:val="24"/>
          <w:szCs w:val="24"/>
        </w:rPr>
        <w:t xml:space="preserve"> </w:t>
      </w:r>
      <w:r w:rsidR="00810AA9" w:rsidRPr="00810AA9">
        <w:rPr>
          <w:rFonts w:ascii="Times New Roman" w:hAnsi="Times New Roman" w:cs="Times New Roman"/>
          <w:b/>
          <w:sz w:val="24"/>
          <w:szCs w:val="24"/>
        </w:rPr>
        <w:t xml:space="preserve">Lisa 2 </w:t>
      </w:r>
    </w:p>
    <w:p w14:paraId="41249AC0" w14:textId="43600024" w:rsidR="00810AA9" w:rsidRDefault="00810AA9" w:rsidP="000A4A6B">
      <w:pPr>
        <w:spacing w:after="0" w:line="240" w:lineRule="auto"/>
        <w:ind w:left="709" w:hanging="709"/>
        <w:jc w:val="center"/>
        <w:rPr>
          <w:rFonts w:ascii="Times New Roman" w:hAnsi="Times New Roman" w:cs="Times New Roman"/>
          <w:b/>
          <w:sz w:val="24"/>
          <w:szCs w:val="24"/>
        </w:rPr>
      </w:pPr>
      <w:r w:rsidRPr="00810AA9">
        <w:rPr>
          <w:rFonts w:ascii="Times New Roman" w:hAnsi="Times New Roman" w:cs="Times New Roman"/>
          <w:b/>
          <w:sz w:val="24"/>
          <w:szCs w:val="24"/>
        </w:rPr>
        <w:t>Tellija eritingimused</w:t>
      </w:r>
    </w:p>
    <w:p w14:paraId="54F24583" w14:textId="77777777" w:rsidR="000A4A6B" w:rsidRPr="00810AA9" w:rsidRDefault="000A4A6B" w:rsidP="000A4A6B">
      <w:pPr>
        <w:spacing w:after="0" w:line="240" w:lineRule="auto"/>
        <w:ind w:left="709" w:hanging="709"/>
        <w:jc w:val="center"/>
        <w:rPr>
          <w:rFonts w:ascii="Times New Roman" w:hAnsi="Times New Roman" w:cs="Times New Roman"/>
          <w:b/>
          <w:sz w:val="24"/>
          <w:szCs w:val="24"/>
        </w:rPr>
      </w:pPr>
    </w:p>
    <w:p w14:paraId="3451976F" w14:textId="77777777" w:rsidR="005900CC" w:rsidRDefault="00810AA9"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Hanke ese ja mõisted</w:t>
      </w:r>
    </w:p>
    <w:p w14:paraId="392B5571" w14:textId="025E41AC" w:rsidR="00810AA9" w:rsidRPr="00761D15"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
          <w:sz w:val="24"/>
          <w:szCs w:val="24"/>
        </w:rPr>
      </w:pPr>
      <w:r w:rsidRPr="00761D15">
        <w:rPr>
          <w:rFonts w:ascii="Times New Roman" w:hAnsi="Times New Roman" w:cs="Times New Roman"/>
          <w:bCs/>
          <w:sz w:val="24"/>
          <w:szCs w:val="24"/>
        </w:rPr>
        <w:t>Inseneri ülesandeks on tagada Teenuse osutamisega kvaliteetne,</w:t>
      </w:r>
      <w:r w:rsidR="005652AD">
        <w:rPr>
          <w:rFonts w:ascii="Times New Roman" w:hAnsi="Times New Roman" w:cs="Times New Roman"/>
          <w:bCs/>
          <w:sz w:val="24"/>
          <w:szCs w:val="24"/>
        </w:rPr>
        <w:t xml:space="preserve"> Töövõtulepingust ja õigusaktidest tulenevatele</w:t>
      </w:r>
      <w:r w:rsidRPr="00761D15">
        <w:rPr>
          <w:rFonts w:ascii="Times New Roman" w:hAnsi="Times New Roman" w:cs="Times New Roman"/>
          <w:bCs/>
          <w:sz w:val="24"/>
          <w:szCs w:val="24"/>
        </w:rPr>
        <w:t xml:space="preserve"> nõuetele ja </w:t>
      </w:r>
      <w:r w:rsidR="00196EA9" w:rsidRPr="00196EA9">
        <w:rPr>
          <w:rFonts w:ascii="Times New Roman" w:hAnsi="Times New Roman" w:cs="Times New Roman"/>
          <w:bCs/>
          <w:i/>
          <w:sz w:val="24"/>
          <w:szCs w:val="24"/>
        </w:rPr>
        <w:t>projektile</w:t>
      </w:r>
      <w:r w:rsidR="00196EA9">
        <w:rPr>
          <w:rFonts w:ascii="Times New Roman" w:hAnsi="Times New Roman" w:cs="Times New Roman"/>
          <w:bCs/>
          <w:i/>
          <w:sz w:val="24"/>
          <w:szCs w:val="24"/>
        </w:rPr>
        <w:t xml:space="preserve"> </w:t>
      </w:r>
      <w:r w:rsidRPr="00761D15">
        <w:rPr>
          <w:rFonts w:ascii="Times New Roman" w:hAnsi="Times New Roman" w:cs="Times New Roman"/>
          <w:bCs/>
          <w:sz w:val="24"/>
          <w:szCs w:val="24"/>
        </w:rPr>
        <w:t xml:space="preserve"> vastav </w:t>
      </w:r>
      <w:r w:rsidR="002E174A">
        <w:rPr>
          <w:rFonts w:ascii="Times New Roman" w:hAnsi="Times New Roman" w:cs="Times New Roman"/>
          <w:sz w:val="24"/>
          <w:szCs w:val="24"/>
        </w:rPr>
        <w:t>r</w:t>
      </w:r>
      <w:r w:rsidR="002E174A" w:rsidRPr="000649AA">
        <w:rPr>
          <w:rFonts w:ascii="Times New Roman" w:hAnsi="Times New Roman" w:cs="Times New Roman"/>
          <w:sz w:val="24"/>
          <w:szCs w:val="24"/>
        </w:rPr>
        <w:t>iigiteede nr 15 Tallinn-Rapla-Türi km 11,0-11,2 ja riigitee nr 11340 Tallinn-Saku km 5,74 ja 6,2 liiklusohtlike kohtade ümberehituse</w:t>
      </w:r>
      <w:r w:rsidRPr="00761D15">
        <w:rPr>
          <w:rFonts w:ascii="Times New Roman" w:hAnsi="Times New Roman" w:cs="Times New Roman"/>
          <w:bCs/>
          <w:sz w:val="24"/>
          <w:szCs w:val="24"/>
        </w:rPr>
        <w:t xml:space="preserve"> </w:t>
      </w:r>
      <w:r w:rsidR="00196EA9" w:rsidRPr="00196EA9">
        <w:rPr>
          <w:rFonts w:ascii="Times New Roman" w:hAnsi="Times New Roman" w:cs="Times New Roman"/>
          <w:bCs/>
          <w:i/>
          <w:sz w:val="24"/>
          <w:szCs w:val="24"/>
        </w:rPr>
        <w:t>ehitus</w:t>
      </w:r>
      <w:r w:rsidR="00903300">
        <w:rPr>
          <w:rFonts w:ascii="Times New Roman" w:hAnsi="Times New Roman" w:cs="Times New Roman"/>
          <w:bCs/>
          <w:i/>
          <w:sz w:val="24"/>
          <w:szCs w:val="24"/>
        </w:rPr>
        <w:t>töö</w:t>
      </w:r>
      <w:r w:rsidRPr="00761D15">
        <w:rPr>
          <w:rFonts w:ascii="Times New Roman" w:hAnsi="Times New Roman" w:cs="Times New Roman"/>
          <w:bCs/>
          <w:sz w:val="24"/>
          <w:szCs w:val="24"/>
        </w:rPr>
        <w:t xml:space="preserve"> ning optimaalne rahaliste ressursside kasutus ja tähtaegadest kinnipidamine. </w:t>
      </w:r>
    </w:p>
    <w:p w14:paraId="217F2DCC" w14:textId="77777777" w:rsidR="00917F48" w:rsidRPr="00E07B5A" w:rsidRDefault="00917F48"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Tellija teavitab Inseneri:</w:t>
      </w:r>
    </w:p>
    <w:p w14:paraId="2B833EEB" w14:textId="75A1FD37" w:rsidR="00917F48" w:rsidRPr="002E174A" w:rsidRDefault="00917F48" w:rsidP="002E174A">
      <w:pPr>
        <w:pStyle w:val="Loendilik"/>
        <w:numPr>
          <w:ilvl w:val="2"/>
          <w:numId w:val="1"/>
        </w:numPr>
        <w:spacing w:after="0" w:line="240" w:lineRule="auto"/>
        <w:ind w:left="709" w:hanging="709"/>
        <w:contextualSpacing w:val="0"/>
        <w:jc w:val="both"/>
        <w:rPr>
          <w:rFonts w:ascii="Times New Roman" w:hAnsi="Times New Roman" w:cs="Times New Roman"/>
          <w:bCs/>
          <w:sz w:val="24"/>
          <w:szCs w:val="24"/>
        </w:rPr>
      </w:pPr>
      <w:r w:rsidRPr="00E07B5A">
        <w:rPr>
          <w:rFonts w:ascii="Times New Roman" w:hAnsi="Times New Roman" w:cs="Times New Roman"/>
          <w:bCs/>
          <w:sz w:val="24"/>
          <w:szCs w:val="24"/>
        </w:rPr>
        <w:t>Töövõtulepingu sõlmimisest;</w:t>
      </w:r>
    </w:p>
    <w:p w14:paraId="53E18AC2" w14:textId="758D4AA1" w:rsidR="00810AA9" w:rsidRPr="00E238E6"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Teenuse lõppedes peab olema Tellijale esitatud vastuvõtmise toiminguteks Inseneri poolt kontrollitud vastuvõtudokumentatsioon, koostatud lõpparuanne ja garantiiaja </w:t>
      </w:r>
      <w:r w:rsidRPr="00E238E6">
        <w:rPr>
          <w:rFonts w:ascii="Times New Roman" w:hAnsi="Times New Roman" w:cs="Times New Roman"/>
          <w:bCs/>
          <w:sz w:val="24"/>
          <w:szCs w:val="24"/>
        </w:rPr>
        <w:t xml:space="preserve">lõpus </w:t>
      </w:r>
      <w:r w:rsidR="00111712" w:rsidRPr="00E238E6">
        <w:rPr>
          <w:rFonts w:ascii="Times New Roman" w:hAnsi="Times New Roman" w:cs="Times New Roman"/>
          <w:bCs/>
          <w:sz w:val="24"/>
          <w:szCs w:val="24"/>
        </w:rPr>
        <w:t xml:space="preserve">väljastatav </w:t>
      </w:r>
      <w:r w:rsidRPr="00E238E6">
        <w:rPr>
          <w:rFonts w:ascii="Times New Roman" w:hAnsi="Times New Roman" w:cs="Times New Roman"/>
          <w:bCs/>
          <w:sz w:val="24"/>
          <w:szCs w:val="24"/>
        </w:rPr>
        <w:t>kvaliteeditunnistus.</w:t>
      </w:r>
    </w:p>
    <w:p w14:paraId="05DA7C0B" w14:textId="6F8E55CE" w:rsidR="00810AA9" w:rsidRPr="005900CC" w:rsidRDefault="0088301C"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Töövõtu</w:t>
      </w:r>
      <w:r w:rsidR="005652AD">
        <w:rPr>
          <w:rFonts w:ascii="Times New Roman" w:hAnsi="Times New Roman" w:cs="Times New Roman"/>
          <w:bCs/>
          <w:sz w:val="24"/>
          <w:szCs w:val="24"/>
        </w:rPr>
        <w:t>lepingu alusel tehtavate</w:t>
      </w:r>
      <w:r w:rsidR="005B4CCB">
        <w:rPr>
          <w:rFonts w:ascii="Times New Roman" w:hAnsi="Times New Roman" w:cs="Times New Roman"/>
          <w:bCs/>
          <w:sz w:val="24"/>
          <w:szCs w:val="24"/>
        </w:rPr>
        <w:t xml:space="preserve"> tööde</w:t>
      </w:r>
      <w:r w:rsidR="00810AA9" w:rsidRPr="005900CC">
        <w:rPr>
          <w:rFonts w:ascii="Times New Roman" w:hAnsi="Times New Roman" w:cs="Times New Roman"/>
          <w:bCs/>
          <w:sz w:val="24"/>
          <w:szCs w:val="24"/>
        </w:rPr>
        <w:t xml:space="preserve"> kirjeldus on üles laetud Riigihangete registris riigihankes  „</w:t>
      </w:r>
      <w:r w:rsidR="002E174A">
        <w:rPr>
          <w:rFonts w:ascii="Times New Roman" w:hAnsi="Times New Roman" w:cs="Times New Roman"/>
          <w:sz w:val="24"/>
          <w:szCs w:val="24"/>
        </w:rPr>
        <w:t>r</w:t>
      </w:r>
      <w:r w:rsidR="002E174A" w:rsidRPr="000649AA">
        <w:rPr>
          <w:rFonts w:ascii="Times New Roman" w:hAnsi="Times New Roman" w:cs="Times New Roman"/>
          <w:sz w:val="24"/>
          <w:szCs w:val="24"/>
        </w:rPr>
        <w:t>iigiteede nr 15 Tallinn-Rapla-Türi km 11,0-11,2 ja riigitee nr 11340 Tallinn-Saku km 5,74 ja 6,2 liiklusohtlike kohtade ümberehitus</w:t>
      </w:r>
      <w:r w:rsidR="00810AA9" w:rsidRPr="005900CC">
        <w:rPr>
          <w:rFonts w:ascii="Times New Roman" w:hAnsi="Times New Roman" w:cs="Times New Roman"/>
          <w:bCs/>
          <w:sz w:val="24"/>
          <w:szCs w:val="24"/>
        </w:rPr>
        <w:t xml:space="preserve">“  (viitenumber </w:t>
      </w:r>
      <w:r w:rsidR="002E174A">
        <w:rPr>
          <w:rFonts w:ascii="Times New Roman" w:hAnsi="Times New Roman" w:cs="Times New Roman"/>
          <w:bCs/>
          <w:sz w:val="24"/>
          <w:szCs w:val="24"/>
        </w:rPr>
        <w:t>240229</w:t>
      </w:r>
      <w:r w:rsidR="00810AA9" w:rsidRPr="005900CC">
        <w:rPr>
          <w:rFonts w:ascii="Times New Roman" w:hAnsi="Times New Roman" w:cs="Times New Roman"/>
          <w:bCs/>
          <w:sz w:val="24"/>
          <w:szCs w:val="24"/>
        </w:rPr>
        <w:t>).</w:t>
      </w:r>
    </w:p>
    <w:p w14:paraId="29D567CC" w14:textId="1A46655E" w:rsidR="00810AA9" w:rsidRPr="005900CC" w:rsidRDefault="00454ECF"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Pr>
          <w:rFonts w:ascii="Times New Roman" w:hAnsi="Times New Roman" w:cs="Times New Roman"/>
          <w:bCs/>
          <w:sz w:val="24"/>
          <w:szCs w:val="24"/>
        </w:rPr>
        <w:t>Pärast</w:t>
      </w:r>
      <w:r w:rsidR="00810AA9" w:rsidRPr="005900CC">
        <w:rPr>
          <w:rFonts w:ascii="Times New Roman" w:hAnsi="Times New Roman" w:cs="Times New Roman"/>
          <w:bCs/>
          <w:sz w:val="24"/>
          <w:szCs w:val="24"/>
        </w:rPr>
        <w:t xml:space="preserve"> Lepingu sõlmimist antakse Insenerile üle Töövõtulepingu koopia;</w:t>
      </w:r>
    </w:p>
    <w:p w14:paraId="7AFBC09E" w14:textId="1E1E0D7A"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 xml:space="preserve">Insener on ettevõte, mis osutab Teenust. Inseneri meeskond </w:t>
      </w:r>
      <w:r w:rsidR="009D35A9" w:rsidRPr="005900CC">
        <w:rPr>
          <w:rFonts w:ascii="Times New Roman" w:hAnsi="Times New Roman" w:cs="Times New Roman"/>
          <w:bCs/>
          <w:sz w:val="24"/>
          <w:szCs w:val="24"/>
        </w:rPr>
        <w:t>peab</w:t>
      </w:r>
      <w:r w:rsidRPr="005900CC">
        <w:rPr>
          <w:rFonts w:ascii="Times New Roman" w:hAnsi="Times New Roman" w:cs="Times New Roman"/>
          <w:bCs/>
          <w:sz w:val="24"/>
          <w:szCs w:val="24"/>
        </w:rPr>
        <w:t xml:space="preserve"> </w:t>
      </w:r>
      <w:r w:rsidR="00630FD8">
        <w:rPr>
          <w:rFonts w:ascii="Times New Roman" w:hAnsi="Times New Roman" w:cs="Times New Roman"/>
          <w:bCs/>
          <w:sz w:val="24"/>
          <w:szCs w:val="24"/>
        </w:rPr>
        <w:t>olema piisava suurusega, et osutada Tellijale kvaliteetset</w:t>
      </w:r>
      <w:r w:rsidRPr="005900CC">
        <w:rPr>
          <w:rFonts w:ascii="Times New Roman" w:hAnsi="Times New Roman" w:cs="Times New Roman"/>
          <w:bCs/>
          <w:sz w:val="24"/>
          <w:szCs w:val="24"/>
        </w:rPr>
        <w:t xml:space="preserve"> Teenust;</w:t>
      </w:r>
    </w:p>
    <w:p w14:paraId="2719607D"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Töövõtja on isik, kes teostab ehitustöid;</w:t>
      </w:r>
    </w:p>
    <w:p w14:paraId="13977541"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Töövõtuleping on leping, mis on sõlmitud ehitustööde teostamiseks;</w:t>
      </w:r>
    </w:p>
    <w:p w14:paraId="3479E9EC" w14:textId="77777777" w:rsidR="00810AA9" w:rsidRPr="005900CC" w:rsidRDefault="00810AA9" w:rsidP="000A4A6B">
      <w:pPr>
        <w:pStyle w:val="Loendilik"/>
        <w:numPr>
          <w:ilvl w:val="1"/>
          <w:numId w:val="1"/>
        </w:numPr>
        <w:spacing w:after="0" w:line="240" w:lineRule="auto"/>
        <w:ind w:left="709" w:hanging="709"/>
        <w:contextualSpacing w:val="0"/>
        <w:jc w:val="both"/>
        <w:rPr>
          <w:rFonts w:ascii="Times New Roman" w:hAnsi="Times New Roman" w:cs="Times New Roman"/>
          <w:bCs/>
          <w:sz w:val="24"/>
          <w:szCs w:val="24"/>
        </w:rPr>
      </w:pPr>
      <w:r w:rsidRPr="005900CC">
        <w:rPr>
          <w:rFonts w:ascii="Times New Roman" w:hAnsi="Times New Roman" w:cs="Times New Roman"/>
          <w:bCs/>
          <w:sz w:val="24"/>
          <w:szCs w:val="24"/>
        </w:rPr>
        <w:t>Töö on ehitustööde teostamine;</w:t>
      </w:r>
    </w:p>
    <w:p w14:paraId="26B6C8DB" w14:textId="2928A850" w:rsidR="00271212" w:rsidRPr="00871AF9" w:rsidRDefault="004F633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0" w:name="_Hlk496625963"/>
      <w:r w:rsidRPr="005468F4">
        <w:rPr>
          <w:rFonts w:ascii="Times New Roman" w:hAnsi="Times New Roman" w:cs="Times New Roman"/>
          <w:color w:val="000000" w:themeColor="text1"/>
          <w:sz w:val="24"/>
          <w:szCs w:val="24"/>
        </w:rPr>
        <w:t xml:space="preserve">Inseneri meeskonna Teenuse osutamisega seotud objektil viibimine peab olema isikute </w:t>
      </w:r>
      <w:r w:rsidRPr="003614CB">
        <w:rPr>
          <w:rFonts w:ascii="Times New Roman" w:hAnsi="Times New Roman" w:cs="Times New Roman"/>
          <w:sz w:val="24"/>
          <w:szCs w:val="24"/>
        </w:rPr>
        <w:t>kaupa GPS-</w:t>
      </w:r>
      <w:r w:rsidR="007172C4" w:rsidRPr="003614CB">
        <w:rPr>
          <w:rFonts w:ascii="Times New Roman" w:hAnsi="Times New Roman" w:cs="Times New Roman"/>
          <w:sz w:val="24"/>
          <w:szCs w:val="24"/>
        </w:rPr>
        <w:t>positsioneeri</w:t>
      </w:r>
      <w:r w:rsidR="007172C4">
        <w:rPr>
          <w:rFonts w:ascii="Times New Roman" w:hAnsi="Times New Roman" w:cs="Times New Roman"/>
          <w:sz w:val="24"/>
          <w:szCs w:val="24"/>
        </w:rPr>
        <w:t>tav</w:t>
      </w:r>
      <w:r w:rsidR="007172C4" w:rsidRPr="003614CB">
        <w:rPr>
          <w:rFonts w:ascii="Times New Roman" w:hAnsi="Times New Roman" w:cs="Times New Roman"/>
          <w:sz w:val="24"/>
          <w:szCs w:val="24"/>
        </w:rPr>
        <w:t xml:space="preserve"> </w:t>
      </w:r>
      <w:r w:rsidRPr="003614CB">
        <w:rPr>
          <w:rFonts w:ascii="Times New Roman" w:hAnsi="Times New Roman" w:cs="Times New Roman"/>
          <w:sz w:val="24"/>
          <w:szCs w:val="24"/>
        </w:rPr>
        <w:t>ning fikseeritav hilisema raporti kujul</w:t>
      </w:r>
      <w:r w:rsidR="00A50E33" w:rsidRPr="003614CB">
        <w:rPr>
          <w:rFonts w:ascii="Times New Roman" w:hAnsi="Times New Roman" w:cs="Times New Roman"/>
          <w:sz w:val="24"/>
          <w:szCs w:val="24"/>
        </w:rPr>
        <w:t>.</w:t>
      </w:r>
      <w:r w:rsidR="00687B59" w:rsidRPr="003614CB">
        <w:rPr>
          <w:rFonts w:ascii="Times New Roman" w:hAnsi="Times New Roman" w:cs="Times New Roman"/>
          <w:sz w:val="24"/>
          <w:szCs w:val="24"/>
        </w:rPr>
        <w:t xml:space="preserve"> </w:t>
      </w:r>
      <w:r w:rsidR="00687B59" w:rsidRPr="2347DC80">
        <w:rPr>
          <w:rFonts w:ascii="Times New Roman" w:hAnsi="Times New Roman" w:cs="Times New Roman"/>
          <w:sz w:val="24"/>
          <w:szCs w:val="24"/>
        </w:rPr>
        <w:t>Raportit genereerivale süsteemile peab olema Tellija ligipääs nii lepingu täitmise ajal, kui ka vähemalt ühe aasta jooksul peale lepinguliste tööde lõppemist.</w:t>
      </w:r>
      <w:r w:rsidR="00A50E33" w:rsidRPr="2347DC80">
        <w:rPr>
          <w:rFonts w:ascii="Times New Roman" w:hAnsi="Times New Roman" w:cs="Times New Roman"/>
          <w:sz w:val="24"/>
          <w:szCs w:val="24"/>
        </w:rPr>
        <w:t xml:space="preserve"> Tõrgetest GPS-seadme kasutamisel objektil tuleb Tellijat projektijuhti viivitamatult teavitada</w:t>
      </w:r>
      <w:r w:rsidR="0097338A" w:rsidRPr="2347DC80">
        <w:rPr>
          <w:rFonts w:ascii="Times New Roman" w:hAnsi="Times New Roman" w:cs="Times New Roman"/>
          <w:sz w:val="24"/>
          <w:szCs w:val="24"/>
        </w:rPr>
        <w:t>, kuid mitte hiljem kui ühe tööpäeva jooksul,</w:t>
      </w:r>
      <w:r w:rsidR="00A50E33" w:rsidRPr="2347DC80">
        <w:rPr>
          <w:rFonts w:ascii="Times New Roman" w:hAnsi="Times New Roman" w:cs="Times New Roman"/>
          <w:sz w:val="24"/>
          <w:szCs w:val="24"/>
        </w:rPr>
        <w:t xml:space="preserve"> ning kui t</w:t>
      </w:r>
      <w:r w:rsidR="00A50E33" w:rsidRPr="00871AF9">
        <w:rPr>
          <w:rFonts w:ascii="Times New Roman" w:hAnsi="Times New Roman" w:cs="Times New Roman"/>
          <w:sz w:val="24"/>
          <w:szCs w:val="24"/>
        </w:rPr>
        <w:t xml:space="preserve">õrge on tingitud Inseneri kasutatavast seadmest, siis puudus tuleb </w:t>
      </w:r>
      <w:r w:rsidR="006765A1" w:rsidRPr="00871AF9">
        <w:rPr>
          <w:rFonts w:ascii="Times New Roman" w:hAnsi="Times New Roman" w:cs="Times New Roman"/>
          <w:sz w:val="24"/>
          <w:szCs w:val="24"/>
        </w:rPr>
        <w:t>ühe</w:t>
      </w:r>
      <w:r w:rsidR="00072C58" w:rsidRPr="00871AF9">
        <w:rPr>
          <w:rFonts w:ascii="Times New Roman" w:hAnsi="Times New Roman" w:cs="Times New Roman"/>
          <w:sz w:val="24"/>
          <w:szCs w:val="24"/>
        </w:rPr>
        <w:t> </w:t>
      </w:r>
      <w:r w:rsidR="00A50E33" w:rsidRPr="00871AF9">
        <w:rPr>
          <w:rFonts w:ascii="Times New Roman" w:hAnsi="Times New Roman" w:cs="Times New Roman"/>
          <w:sz w:val="24"/>
          <w:szCs w:val="24"/>
        </w:rPr>
        <w:t>tööpäeva jooksul likvideerida</w:t>
      </w:r>
      <w:r w:rsidR="00072C58" w:rsidRPr="00871AF9">
        <w:rPr>
          <w:rFonts w:ascii="Times New Roman" w:hAnsi="Times New Roman" w:cs="Times New Roman"/>
          <w:sz w:val="24"/>
          <w:szCs w:val="24"/>
        </w:rPr>
        <w:t>.</w:t>
      </w:r>
      <w:r w:rsidR="0097338A" w:rsidRPr="00871AF9">
        <w:rPr>
          <w:rFonts w:ascii="Times New Roman" w:hAnsi="Times New Roman" w:cs="Times New Roman"/>
          <w:sz w:val="24"/>
          <w:szCs w:val="24"/>
        </w:rPr>
        <w:t xml:space="preserve"> Inseneri kasutatavast seadmest tingitud samalaadse tõrke (k.a hooletus) kordumisel ei tasustata aja eest, millal tõrge esines. Tõrkest teavitamisel peab olema piisavalt täpne kirjeldus tõrke esinemise põhjustest (vajadusel süsteemi haldaja selgitused). Põhjenduste esitamata jätmisel korral on Tellijal õigus jätta tasustamata aja eest, mille kohta Insener ei ole esitanud piisavaid põhjendusi/selgitusi.</w:t>
      </w:r>
      <w:r w:rsidR="00072C58" w:rsidRPr="00871AF9">
        <w:rPr>
          <w:rFonts w:ascii="Times New Roman" w:hAnsi="Times New Roman" w:cs="Times New Roman"/>
          <w:sz w:val="24"/>
          <w:szCs w:val="24"/>
        </w:rPr>
        <w:t xml:space="preserve"> </w:t>
      </w:r>
      <w:r w:rsidR="00D55949" w:rsidRPr="2347DC80">
        <w:rPr>
          <w:rFonts w:ascii="Times New Roman" w:hAnsi="Times New Roman" w:cs="Times New Roman"/>
          <w:sz w:val="24"/>
          <w:szCs w:val="24"/>
        </w:rPr>
        <w:t>Tõrkest tingitud ajaarvestuse või asukoha määramise puudused</w:t>
      </w:r>
      <w:r w:rsidR="0097338A" w:rsidRPr="2347DC80">
        <w:rPr>
          <w:rFonts w:ascii="Times New Roman" w:hAnsi="Times New Roman" w:cs="Times New Roman"/>
          <w:sz w:val="24"/>
          <w:szCs w:val="24"/>
        </w:rPr>
        <w:t xml:space="preserve"> ning tasustamine</w:t>
      </w:r>
      <w:r w:rsidR="00D55949" w:rsidRPr="2347DC80">
        <w:rPr>
          <w:rFonts w:ascii="Times New Roman" w:hAnsi="Times New Roman" w:cs="Times New Roman"/>
          <w:sz w:val="24"/>
          <w:szCs w:val="24"/>
        </w:rPr>
        <w:t xml:space="preserve"> lahendatakse eraldi Tellijaga kokkuleppel. </w:t>
      </w:r>
      <w:r w:rsidR="00072C58" w:rsidRPr="2347DC80">
        <w:rPr>
          <w:rFonts w:ascii="Times New Roman" w:hAnsi="Times New Roman" w:cs="Times New Roman"/>
          <w:sz w:val="24"/>
          <w:szCs w:val="24"/>
        </w:rPr>
        <w:t xml:space="preserve">Tellija on kooskõlastanud </w:t>
      </w:r>
      <w:proofErr w:type="spellStart"/>
      <w:r w:rsidR="00072C58" w:rsidRPr="2347DC80">
        <w:rPr>
          <w:rFonts w:ascii="Times New Roman" w:hAnsi="Times New Roman" w:cs="Times New Roman"/>
          <w:sz w:val="24"/>
          <w:szCs w:val="24"/>
        </w:rPr>
        <w:t>Begin</w:t>
      </w:r>
      <w:proofErr w:type="spellEnd"/>
      <w:r w:rsidR="00072C58" w:rsidRPr="2347DC80">
        <w:rPr>
          <w:rFonts w:ascii="Times New Roman" w:hAnsi="Times New Roman" w:cs="Times New Roman"/>
          <w:sz w:val="24"/>
          <w:szCs w:val="24"/>
        </w:rPr>
        <w:t xml:space="preserve"> OÜ pakutava </w:t>
      </w:r>
      <w:hyperlink r:id="rId11">
        <w:r w:rsidR="00072C58" w:rsidRPr="2347DC80">
          <w:rPr>
            <w:rStyle w:val="Hperlink"/>
            <w:rFonts w:cs="Times New Roman"/>
          </w:rPr>
          <w:t>www.begin.ee</w:t>
        </w:r>
      </w:hyperlink>
      <w:r w:rsidR="003614CB" w:rsidRPr="00865A46">
        <w:rPr>
          <w:rStyle w:val="Hperlink"/>
          <w:rFonts w:cs="Times New Roman"/>
          <w:b w:val="0"/>
          <w:bCs/>
          <w:color w:val="auto"/>
          <w:u w:val="none"/>
        </w:rPr>
        <w:t xml:space="preserve"> ja</w:t>
      </w:r>
      <w:r w:rsidR="0078765D" w:rsidRPr="0078765D">
        <w:rPr>
          <w:rStyle w:val="Hperlink"/>
          <w:rFonts w:cs="Times New Roman"/>
          <w:color w:val="auto"/>
          <w:u w:val="none"/>
        </w:rPr>
        <w:t xml:space="preserve"> </w:t>
      </w:r>
      <w:proofErr w:type="spellStart"/>
      <w:r w:rsidR="003614CB" w:rsidRPr="003614CB">
        <w:rPr>
          <w:rStyle w:val="Hperlink"/>
          <w:rFonts w:cs="Times New Roman"/>
          <w:b w:val="0"/>
          <w:bCs/>
          <w:color w:val="auto"/>
          <w:u w:val="none"/>
        </w:rPr>
        <w:t>Remato</w:t>
      </w:r>
      <w:proofErr w:type="spellEnd"/>
      <w:r w:rsidR="003614CB" w:rsidRPr="003614CB">
        <w:rPr>
          <w:rStyle w:val="Hperlink"/>
          <w:rFonts w:cs="Times New Roman"/>
          <w:b w:val="0"/>
          <w:bCs/>
          <w:color w:val="auto"/>
          <w:u w:val="none"/>
        </w:rPr>
        <w:t xml:space="preserve"> Eesti OÜ pakutava </w:t>
      </w:r>
      <w:r w:rsidR="003614CB">
        <w:rPr>
          <w:rStyle w:val="Hperlink"/>
          <w:rFonts w:cs="Times New Roman"/>
        </w:rPr>
        <w:t>www.remato.com</w:t>
      </w:r>
      <w:r w:rsidR="00072C58" w:rsidRPr="2347DC80">
        <w:rPr>
          <w:rFonts w:ascii="Times New Roman" w:hAnsi="Times New Roman" w:cs="Times New Roman"/>
          <w:sz w:val="24"/>
          <w:szCs w:val="24"/>
        </w:rPr>
        <w:t xml:space="preserve"> tööajaarvestussüsteemi kasutuse, analoogide kasutamisel tuleb süsteemi </w:t>
      </w:r>
      <w:r w:rsidR="00917F48" w:rsidRPr="2347DC80">
        <w:rPr>
          <w:rFonts w:ascii="Times New Roman" w:hAnsi="Times New Roman" w:cs="Times New Roman"/>
          <w:sz w:val="24"/>
          <w:szCs w:val="24"/>
        </w:rPr>
        <w:t xml:space="preserve">sobivus Tellijaga </w:t>
      </w:r>
      <w:r w:rsidR="00917F48" w:rsidRPr="00871AF9">
        <w:rPr>
          <w:rFonts w:ascii="Times New Roman" w:hAnsi="Times New Roman" w:cs="Times New Roman"/>
          <w:sz w:val="24"/>
          <w:szCs w:val="24"/>
        </w:rPr>
        <w:t>kooskõlastada</w:t>
      </w:r>
      <w:r w:rsidR="00271212" w:rsidRPr="00871AF9">
        <w:rPr>
          <w:rFonts w:ascii="Times New Roman" w:hAnsi="Times New Roman" w:cs="Times New Roman"/>
          <w:sz w:val="24"/>
          <w:szCs w:val="24"/>
        </w:rPr>
        <w:t>;</w:t>
      </w:r>
      <w:bookmarkStart w:id="1" w:name="_Hlk496625979"/>
      <w:bookmarkEnd w:id="1"/>
    </w:p>
    <w:bookmarkEnd w:id="0"/>
    <w:p w14:paraId="2F7C85DA" w14:textId="29E6303E" w:rsidR="00BA0907" w:rsidRPr="00871AF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871AF9">
        <w:rPr>
          <w:rFonts w:ascii="Times New Roman" w:hAnsi="Times New Roman" w:cs="Times New Roman"/>
          <w:sz w:val="24"/>
          <w:szCs w:val="24"/>
        </w:rPr>
        <w:t xml:space="preserve">Lisaks </w:t>
      </w:r>
      <w:r w:rsidR="008E68E8">
        <w:rPr>
          <w:rFonts w:ascii="Times New Roman" w:hAnsi="Times New Roman" w:cs="Times New Roman"/>
          <w:sz w:val="24"/>
          <w:szCs w:val="24"/>
        </w:rPr>
        <w:t>m</w:t>
      </w:r>
      <w:r w:rsidR="00196EA9" w:rsidRPr="00871AF9">
        <w:rPr>
          <w:rFonts w:ascii="Times New Roman" w:hAnsi="Times New Roman" w:cs="Times New Roman"/>
          <w:sz w:val="24"/>
          <w:szCs w:val="24"/>
        </w:rPr>
        <w:t xml:space="preserve">ajandus- ja taristuministri </w:t>
      </w:r>
      <w:r w:rsidR="00C71C4C" w:rsidRPr="00871AF9">
        <w:rPr>
          <w:rFonts w:ascii="Times New Roman" w:hAnsi="Times New Roman" w:cs="Times New Roman"/>
          <w:sz w:val="24"/>
          <w:szCs w:val="24"/>
        </w:rPr>
        <w:t>2.</w:t>
      </w:r>
      <w:r w:rsidR="00430ADA" w:rsidRPr="00871AF9">
        <w:rPr>
          <w:rFonts w:ascii="Times New Roman" w:hAnsi="Times New Roman" w:cs="Times New Roman"/>
          <w:sz w:val="24"/>
          <w:szCs w:val="24"/>
        </w:rPr>
        <w:t xml:space="preserve"> juuli </w:t>
      </w:r>
      <w:r w:rsidR="00C71C4C" w:rsidRPr="00871AF9">
        <w:rPr>
          <w:rFonts w:ascii="Times New Roman" w:hAnsi="Times New Roman" w:cs="Times New Roman"/>
          <w:sz w:val="24"/>
          <w:szCs w:val="24"/>
        </w:rPr>
        <w:t>2015</w:t>
      </w:r>
      <w:r w:rsidR="00430ADA" w:rsidRPr="00871AF9">
        <w:rPr>
          <w:rFonts w:ascii="Times New Roman" w:hAnsi="Times New Roman" w:cs="Times New Roman"/>
          <w:sz w:val="24"/>
          <w:szCs w:val="24"/>
        </w:rPr>
        <w:t>. a</w:t>
      </w:r>
      <w:r w:rsidR="00C71C4C" w:rsidRPr="00871AF9">
        <w:rPr>
          <w:rFonts w:ascii="Times New Roman" w:hAnsi="Times New Roman" w:cs="Times New Roman"/>
          <w:sz w:val="24"/>
          <w:szCs w:val="24"/>
        </w:rPr>
        <w:t xml:space="preserve"> määruses nr 80 „Omanikujärelevalve tegemise kord“ toodu</w:t>
      </w:r>
      <w:r w:rsidR="00430ADA" w:rsidRPr="00871AF9">
        <w:rPr>
          <w:rFonts w:ascii="Times New Roman" w:hAnsi="Times New Roman" w:cs="Times New Roman"/>
          <w:sz w:val="24"/>
          <w:szCs w:val="24"/>
        </w:rPr>
        <w:t>le</w:t>
      </w:r>
      <w:r w:rsidR="00C71C4C" w:rsidRPr="00871AF9">
        <w:rPr>
          <w:rFonts w:ascii="Times New Roman" w:hAnsi="Times New Roman" w:cs="Times New Roman"/>
          <w:sz w:val="24"/>
          <w:szCs w:val="24"/>
        </w:rPr>
        <w:t xml:space="preserve"> </w:t>
      </w:r>
      <w:r w:rsidRPr="00871AF9">
        <w:rPr>
          <w:rFonts w:ascii="Times New Roman" w:hAnsi="Times New Roman" w:cs="Times New Roman"/>
          <w:sz w:val="24"/>
          <w:szCs w:val="24"/>
        </w:rPr>
        <w:t>peab Insener täitma Tellija nimel talle antud volituste piires all</w:t>
      </w:r>
      <w:r w:rsidR="00AC2DA1" w:rsidRPr="00871AF9">
        <w:rPr>
          <w:rFonts w:ascii="Times New Roman" w:hAnsi="Times New Roman" w:cs="Times New Roman"/>
          <w:sz w:val="24"/>
          <w:szCs w:val="24"/>
        </w:rPr>
        <w:t>järgnevaid ülesan</w:t>
      </w:r>
      <w:r w:rsidR="00AC2DA1" w:rsidRPr="00865A46">
        <w:rPr>
          <w:rFonts w:ascii="Times New Roman" w:hAnsi="Times New Roman" w:cs="Times New Roman"/>
          <w:sz w:val="24"/>
          <w:szCs w:val="24"/>
        </w:rPr>
        <w:t>deid</w:t>
      </w:r>
      <w:r w:rsidR="67964C54" w:rsidRPr="00865A46">
        <w:rPr>
          <w:rFonts w:ascii="Times New Roman" w:hAnsi="Times New Roman" w:cs="Times New Roman"/>
          <w:sz w:val="24"/>
          <w:szCs w:val="24"/>
        </w:rPr>
        <w:t xml:space="preserve"> ja </w:t>
      </w:r>
      <w:r w:rsidR="00AC2DA1" w:rsidRPr="00865A46">
        <w:rPr>
          <w:rFonts w:ascii="Times New Roman" w:hAnsi="Times New Roman" w:cs="Times New Roman"/>
          <w:sz w:val="24"/>
          <w:szCs w:val="24"/>
        </w:rPr>
        <w:t>kohustusi</w:t>
      </w:r>
      <w:r w:rsidR="00AC2DA1" w:rsidRPr="00871AF9">
        <w:rPr>
          <w:rFonts w:ascii="Times New Roman" w:hAnsi="Times New Roman" w:cs="Times New Roman"/>
          <w:sz w:val="24"/>
          <w:szCs w:val="24"/>
        </w:rPr>
        <w:t>.</w:t>
      </w:r>
    </w:p>
    <w:p w14:paraId="5104D8C3" w14:textId="77777777" w:rsidR="000A4A6B" w:rsidRPr="009F75B3" w:rsidRDefault="000A4A6B" w:rsidP="1B25C715">
      <w:pPr>
        <w:pStyle w:val="Loendilik"/>
        <w:spacing w:after="0" w:line="240" w:lineRule="auto"/>
        <w:ind w:left="709"/>
        <w:contextualSpacing w:val="0"/>
        <w:jc w:val="both"/>
        <w:rPr>
          <w:rFonts w:ascii="Times New Roman" w:hAnsi="Times New Roman" w:cs="Times New Roman"/>
          <w:sz w:val="24"/>
          <w:szCs w:val="24"/>
          <w:highlight w:val="green"/>
        </w:rPr>
      </w:pPr>
    </w:p>
    <w:p w14:paraId="5727C7F2" w14:textId="77777777" w:rsidR="00BA090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t>Insener</w:t>
      </w:r>
      <w:r w:rsidR="00F626AA">
        <w:rPr>
          <w:rFonts w:ascii="Times New Roman" w:hAnsi="Times New Roman" w:cs="Times New Roman"/>
          <w:b/>
          <w:sz w:val="24"/>
          <w:szCs w:val="24"/>
        </w:rPr>
        <w:t>i kohustused</w:t>
      </w:r>
      <w:r w:rsidRPr="005900CC">
        <w:rPr>
          <w:rFonts w:ascii="Times New Roman" w:hAnsi="Times New Roman" w:cs="Times New Roman"/>
          <w:b/>
          <w:sz w:val="24"/>
          <w:szCs w:val="24"/>
        </w:rPr>
        <w:t xml:space="preserve"> ettevalmistustöödel</w:t>
      </w:r>
    </w:p>
    <w:p w14:paraId="2C2E8142" w14:textId="77777777" w:rsidR="00BA0907"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128B8BA9" w14:textId="571171D4" w:rsidR="00BA0907" w:rsidRPr="005900CC" w:rsidRDefault="0068009D"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E238E6">
        <w:rPr>
          <w:rFonts w:ascii="Times New Roman" w:hAnsi="Times New Roman" w:cs="Times New Roman"/>
          <w:sz w:val="24"/>
          <w:szCs w:val="24"/>
        </w:rPr>
        <w:t>V</w:t>
      </w:r>
      <w:r w:rsidR="00BA0907" w:rsidRPr="00E238E6">
        <w:rPr>
          <w:rFonts w:ascii="Times New Roman" w:hAnsi="Times New Roman" w:cs="Times New Roman"/>
          <w:sz w:val="24"/>
          <w:szCs w:val="24"/>
        </w:rPr>
        <w:t>iibima</w:t>
      </w:r>
      <w:r w:rsidRPr="00E238E6">
        <w:rPr>
          <w:rFonts w:ascii="Times New Roman" w:hAnsi="Times New Roman" w:cs="Times New Roman"/>
          <w:sz w:val="24"/>
          <w:szCs w:val="24"/>
        </w:rPr>
        <w:t xml:space="preserve"> vajadusel</w:t>
      </w:r>
      <w:r w:rsidR="00925B1B">
        <w:rPr>
          <w:rFonts w:ascii="Times New Roman" w:hAnsi="Times New Roman" w:cs="Times New Roman"/>
          <w:sz w:val="24"/>
          <w:szCs w:val="24"/>
        </w:rPr>
        <w:t xml:space="preserve"> </w:t>
      </w:r>
      <w:r w:rsidR="00925B1B" w:rsidRPr="00903300">
        <w:rPr>
          <w:rFonts w:ascii="Times New Roman" w:hAnsi="Times New Roman" w:cs="Times New Roman"/>
          <w:sz w:val="24"/>
          <w:szCs w:val="24"/>
        </w:rPr>
        <w:t>ehitus</w:t>
      </w:r>
      <w:r w:rsidR="00BA0907" w:rsidRPr="005900CC">
        <w:rPr>
          <w:rFonts w:ascii="Times New Roman" w:hAnsi="Times New Roman" w:cs="Times New Roman"/>
          <w:sz w:val="24"/>
          <w:szCs w:val="24"/>
        </w:rPr>
        <w:t>objektil hoolduse üleandmisel</w:t>
      </w:r>
      <w:r w:rsidR="00196EA9">
        <w:rPr>
          <w:rFonts w:ascii="Times New Roman" w:hAnsi="Times New Roman" w:cs="Times New Roman"/>
          <w:sz w:val="24"/>
          <w:szCs w:val="24"/>
        </w:rPr>
        <w:t>;</w:t>
      </w:r>
    </w:p>
    <w:p w14:paraId="0E7981AD" w14:textId="05CC4D9B"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et Töövõtja on teostanud ja fikseerinud taasesitamist võimaldavas vormis kolmandatele isikutele kuuluva vara ehituseelse seisukorra ülevaatuse koos kinnistu omanikuga enne tööde algust vähemalt 50 m kauguselt</w:t>
      </w:r>
      <w:r w:rsidR="0068009D">
        <w:rPr>
          <w:rFonts w:ascii="Times New Roman" w:hAnsi="Times New Roman" w:cs="Times New Roman"/>
          <w:sz w:val="24"/>
          <w:szCs w:val="24"/>
        </w:rPr>
        <w:t xml:space="preserve"> tee servast</w:t>
      </w:r>
      <w:r w:rsidR="00BA0907" w:rsidRPr="005900CC">
        <w:rPr>
          <w:rFonts w:ascii="Times New Roman" w:hAnsi="Times New Roman" w:cs="Times New Roman"/>
          <w:sz w:val="24"/>
          <w:szCs w:val="24"/>
        </w:rPr>
        <w:t xml:space="preserve"> (hooned, rajatised, </w:t>
      </w:r>
      <w:r w:rsidR="00BA0907" w:rsidRPr="005900CC">
        <w:rPr>
          <w:rFonts w:ascii="Times New Roman" w:hAnsi="Times New Roman" w:cs="Times New Roman"/>
          <w:sz w:val="24"/>
          <w:szCs w:val="24"/>
        </w:rPr>
        <w:lastRenderedPageBreak/>
        <w:t xml:space="preserve">kraavid, kaevaud, kinnistu piirimärgid, </w:t>
      </w:r>
      <w:proofErr w:type="spellStart"/>
      <w:r w:rsidR="00BA0907" w:rsidRPr="005900CC">
        <w:rPr>
          <w:rFonts w:ascii="Times New Roman" w:hAnsi="Times New Roman" w:cs="Times New Roman"/>
          <w:sz w:val="24"/>
          <w:szCs w:val="24"/>
        </w:rPr>
        <w:t>mahasõidud</w:t>
      </w:r>
      <w:proofErr w:type="spellEnd"/>
      <w:r w:rsidR="00BA0907" w:rsidRPr="005900CC">
        <w:rPr>
          <w:rFonts w:ascii="Times New Roman" w:hAnsi="Times New Roman" w:cs="Times New Roman"/>
          <w:sz w:val="24"/>
          <w:szCs w:val="24"/>
        </w:rPr>
        <w:t>, veere</w:t>
      </w:r>
      <w:r w:rsidR="004553CF" w:rsidRPr="005900CC">
        <w:rPr>
          <w:rFonts w:ascii="Times New Roman" w:hAnsi="Times New Roman" w:cs="Times New Roman"/>
          <w:sz w:val="24"/>
          <w:szCs w:val="24"/>
        </w:rPr>
        <w:t>ž</w:t>
      </w:r>
      <w:r w:rsidR="00BA0907" w:rsidRPr="005900CC">
        <w:rPr>
          <w:rFonts w:ascii="Times New Roman" w:hAnsi="Times New Roman" w:cs="Times New Roman"/>
          <w:sz w:val="24"/>
          <w:szCs w:val="24"/>
        </w:rPr>
        <w:t>iimi muutumi</w:t>
      </w:r>
      <w:r>
        <w:rPr>
          <w:rFonts w:ascii="Times New Roman" w:hAnsi="Times New Roman" w:cs="Times New Roman"/>
          <w:sz w:val="24"/>
          <w:szCs w:val="24"/>
        </w:rPr>
        <w:t>se keldris, praod seintes jne.);</w:t>
      </w:r>
    </w:p>
    <w:p w14:paraId="667094EC" w14:textId="66EC4244" w:rsidR="00BA0907" w:rsidRPr="005900CC"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 Töövõtjalt kvaliteedi tagamise plaani esitamist ja selle ranget täitmist. Omanikujärelevalve kvaliteedi tagamise plaan peab olema kooskõlas Töövõtja töökorralduse ja kvaliteedi tagamise plaaniga</w:t>
      </w:r>
      <w:r>
        <w:rPr>
          <w:rFonts w:ascii="Times New Roman" w:hAnsi="Times New Roman" w:cs="Times New Roman"/>
          <w:sz w:val="24"/>
          <w:szCs w:val="24"/>
        </w:rPr>
        <w:t>;</w:t>
      </w:r>
    </w:p>
    <w:p w14:paraId="080E2217" w14:textId="75C6FF7A" w:rsidR="00BA0907"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n</w:t>
      </w:r>
      <w:r w:rsidR="00BA0907" w:rsidRPr="005900CC">
        <w:rPr>
          <w:rFonts w:ascii="Times New Roman" w:hAnsi="Times New Roman" w:cs="Times New Roman"/>
          <w:sz w:val="24"/>
          <w:szCs w:val="24"/>
        </w:rPr>
        <w:t>õudma</w:t>
      </w:r>
      <w:r w:rsidR="00454ECF">
        <w:rPr>
          <w:rFonts w:ascii="Times New Roman" w:hAnsi="Times New Roman" w:cs="Times New Roman"/>
          <w:sz w:val="24"/>
          <w:szCs w:val="24"/>
        </w:rPr>
        <w:t xml:space="preserve"> </w:t>
      </w:r>
      <w:r w:rsidR="00454ECF" w:rsidRPr="00267520">
        <w:rPr>
          <w:rFonts w:ascii="Times New Roman" w:hAnsi="Times New Roman" w:cs="Times New Roman"/>
          <w:sz w:val="24"/>
          <w:szCs w:val="24"/>
        </w:rPr>
        <w:t>Töövõtjalt</w:t>
      </w:r>
      <w:r w:rsidR="00BA0907" w:rsidRPr="00267520">
        <w:rPr>
          <w:rFonts w:ascii="Times New Roman" w:hAnsi="Times New Roman" w:cs="Times New Roman"/>
          <w:sz w:val="24"/>
          <w:szCs w:val="24"/>
        </w:rPr>
        <w:t xml:space="preserve"> Töövõtulepinguliste dokumentide (tööp</w:t>
      </w:r>
      <w:r w:rsidR="003F3D3B" w:rsidRPr="00267520">
        <w:rPr>
          <w:rFonts w:ascii="Times New Roman" w:hAnsi="Times New Roman" w:cs="Times New Roman"/>
          <w:sz w:val="24"/>
          <w:szCs w:val="24"/>
        </w:rPr>
        <w:t>rogrammi, liikluskorraldusskeemi</w:t>
      </w:r>
      <w:r w:rsidR="00BA0907" w:rsidRPr="00267520">
        <w:rPr>
          <w:rFonts w:ascii="Times New Roman" w:hAnsi="Times New Roman" w:cs="Times New Roman"/>
          <w:sz w:val="24"/>
          <w:szCs w:val="24"/>
        </w:rPr>
        <w:t xml:space="preserve">, keskkonnategevuskava, maksegraafikut, täitmistagatist, kindlustuste jne) ja teiste teetööde dokumentide </w:t>
      </w:r>
      <w:r w:rsidR="005900CC" w:rsidRPr="00267520">
        <w:rPr>
          <w:rFonts w:ascii="Times New Roman" w:hAnsi="Times New Roman" w:cs="Times New Roman"/>
          <w:sz w:val="24"/>
          <w:szCs w:val="24"/>
        </w:rPr>
        <w:t>tähtaegset esitamist</w:t>
      </w:r>
      <w:r w:rsidR="00BA0907" w:rsidRPr="00267520">
        <w:rPr>
          <w:rFonts w:ascii="Times New Roman" w:hAnsi="Times New Roman" w:cs="Times New Roman"/>
          <w:sz w:val="24"/>
          <w:szCs w:val="24"/>
        </w:rPr>
        <w:t xml:space="preserve"> ja kohustatud läbi vaatama </w:t>
      </w:r>
      <w:r w:rsidR="0097338A" w:rsidRPr="00267520">
        <w:rPr>
          <w:rFonts w:ascii="Times New Roman" w:hAnsi="Times New Roman" w:cs="Times New Roman"/>
          <w:sz w:val="24"/>
          <w:szCs w:val="24"/>
        </w:rPr>
        <w:t>5</w:t>
      </w:r>
      <w:r w:rsidR="00BA0907" w:rsidRPr="00267520">
        <w:rPr>
          <w:rFonts w:ascii="Times New Roman" w:hAnsi="Times New Roman" w:cs="Times New Roman"/>
          <w:sz w:val="24"/>
          <w:szCs w:val="24"/>
        </w:rPr>
        <w:t xml:space="preserve"> </w:t>
      </w:r>
      <w:r w:rsidR="0097338A" w:rsidRPr="00267520">
        <w:rPr>
          <w:rFonts w:ascii="Times New Roman" w:hAnsi="Times New Roman" w:cs="Times New Roman"/>
          <w:sz w:val="24"/>
          <w:szCs w:val="24"/>
        </w:rPr>
        <w:t>töö</w:t>
      </w:r>
      <w:r w:rsidR="00BA0907" w:rsidRPr="00267520">
        <w:rPr>
          <w:rFonts w:ascii="Times New Roman" w:hAnsi="Times New Roman" w:cs="Times New Roman"/>
          <w:sz w:val="24"/>
          <w:szCs w:val="24"/>
        </w:rPr>
        <w:t>päeva jooksul ja k</w:t>
      </w:r>
      <w:r w:rsidRPr="00267520">
        <w:rPr>
          <w:rFonts w:ascii="Times New Roman" w:hAnsi="Times New Roman" w:cs="Times New Roman"/>
          <w:sz w:val="24"/>
          <w:szCs w:val="24"/>
        </w:rPr>
        <w:t xml:space="preserve">ordusesitamisel 3 </w:t>
      </w:r>
      <w:r w:rsidR="0097338A" w:rsidRPr="00267520">
        <w:rPr>
          <w:rFonts w:ascii="Times New Roman" w:hAnsi="Times New Roman" w:cs="Times New Roman"/>
          <w:sz w:val="24"/>
          <w:szCs w:val="24"/>
        </w:rPr>
        <w:t>töö</w:t>
      </w:r>
      <w:r w:rsidRPr="00267520">
        <w:rPr>
          <w:rFonts w:ascii="Times New Roman" w:hAnsi="Times New Roman" w:cs="Times New Roman"/>
          <w:sz w:val="24"/>
          <w:szCs w:val="24"/>
        </w:rPr>
        <w:t>päeva jooksul;</w:t>
      </w:r>
    </w:p>
    <w:p w14:paraId="4CDD90ED" w14:textId="40961132" w:rsidR="00196EA9"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kontrollima Töövõtja tööprogrammis olevate etapikohaste</w:t>
      </w:r>
      <w:r>
        <w:rPr>
          <w:rFonts w:ascii="Times New Roman" w:hAnsi="Times New Roman" w:cs="Times New Roman"/>
          <w:sz w:val="24"/>
          <w:szCs w:val="24"/>
        </w:rPr>
        <w:t xml:space="preserve"> töökirjelduste vastavust Töövõtulepingule ja sellega sätestatud teetööde dokumentidele</w:t>
      </w:r>
      <w:r w:rsidR="001C5DC5">
        <w:rPr>
          <w:rFonts w:ascii="Times New Roman" w:hAnsi="Times New Roman" w:cs="Times New Roman"/>
          <w:sz w:val="24"/>
          <w:szCs w:val="24"/>
        </w:rPr>
        <w:t>;</w:t>
      </w:r>
    </w:p>
    <w:p w14:paraId="581E8753" w14:textId="42F7FC6C" w:rsidR="003E522D" w:rsidRPr="003E522D" w:rsidRDefault="003E522D" w:rsidP="003E7D7C">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E522D">
        <w:rPr>
          <w:rFonts w:ascii="Times New Roman" w:hAnsi="Times New Roman" w:cs="Times New Roman"/>
          <w:sz w:val="24"/>
          <w:szCs w:val="24"/>
        </w:rPr>
        <w:t xml:space="preserve">kontrollima Töövõtja poolt </w:t>
      </w:r>
      <w:r>
        <w:rPr>
          <w:rFonts w:ascii="Times New Roman" w:hAnsi="Times New Roman" w:cs="Times New Roman"/>
          <w:sz w:val="24"/>
          <w:szCs w:val="24"/>
        </w:rPr>
        <w:t xml:space="preserve">Lepingu täitmise käigus </w:t>
      </w:r>
      <w:r w:rsidRPr="003E522D">
        <w:rPr>
          <w:rFonts w:ascii="Times New Roman" w:hAnsi="Times New Roman" w:cs="Times New Roman"/>
          <w:sz w:val="24"/>
          <w:szCs w:val="24"/>
        </w:rPr>
        <w:t>koostatud ja esitatud tehnovõrkude projekti</w:t>
      </w:r>
      <w:r>
        <w:rPr>
          <w:rFonts w:ascii="Times New Roman" w:hAnsi="Times New Roman" w:cs="Times New Roman"/>
          <w:sz w:val="24"/>
          <w:szCs w:val="24"/>
        </w:rPr>
        <w:t>d</w:t>
      </w:r>
      <w:r w:rsidRPr="003E522D">
        <w:rPr>
          <w:rFonts w:ascii="Times New Roman" w:hAnsi="Times New Roman" w:cs="Times New Roman"/>
          <w:sz w:val="24"/>
          <w:szCs w:val="24"/>
        </w:rPr>
        <w:t>e vastavust ameti juhendile „Nõuded tehnovõrkude ja -rajatiste</w:t>
      </w:r>
      <w:r>
        <w:rPr>
          <w:rFonts w:ascii="Times New Roman" w:hAnsi="Times New Roman" w:cs="Times New Roman"/>
          <w:sz w:val="24"/>
          <w:szCs w:val="24"/>
        </w:rPr>
        <w:t xml:space="preserve"> </w:t>
      </w:r>
      <w:r w:rsidRPr="003E522D">
        <w:rPr>
          <w:rFonts w:ascii="Times New Roman" w:hAnsi="Times New Roman" w:cs="Times New Roman"/>
          <w:sz w:val="24"/>
          <w:szCs w:val="24"/>
        </w:rPr>
        <w:t>teemaale kavandamisel</w:t>
      </w:r>
      <w:r>
        <w:rPr>
          <w:rFonts w:ascii="Times New Roman" w:hAnsi="Times New Roman" w:cs="Times New Roman"/>
          <w:sz w:val="24"/>
          <w:szCs w:val="24"/>
        </w:rPr>
        <w:t>“ ning vastavuse korral need kooskõlastama. Kooskõlastatud projektid tuleb edastada Tellija projektijuhile.</w:t>
      </w:r>
    </w:p>
    <w:p w14:paraId="46CE97AC" w14:textId="27A1F064" w:rsidR="001C5DC5" w:rsidRDefault="00BE118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juhtima ja </w:t>
      </w:r>
      <w:r w:rsidR="001C5DC5">
        <w:rPr>
          <w:rFonts w:ascii="Times New Roman" w:hAnsi="Times New Roman" w:cs="Times New Roman"/>
          <w:sz w:val="24"/>
          <w:szCs w:val="24"/>
        </w:rPr>
        <w:t>protokollima avakoosolekut</w:t>
      </w:r>
      <w:r w:rsidR="003548D2">
        <w:rPr>
          <w:rFonts w:ascii="Times New Roman" w:hAnsi="Times New Roman" w:cs="Times New Roman"/>
          <w:sz w:val="24"/>
          <w:szCs w:val="24"/>
        </w:rPr>
        <w:t>.</w:t>
      </w:r>
    </w:p>
    <w:p w14:paraId="139721E6"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11F7AFE" w14:textId="77777777" w:rsidR="000A4A6B" w:rsidRPr="0015249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09ED39B6" w14:textId="3A01CC1F" w:rsidR="00CA0752" w:rsidRPr="00E238E6" w:rsidRDefault="00CA0752" w:rsidP="000A4A6B">
      <w:pPr>
        <w:pStyle w:val="Loendilik"/>
        <w:numPr>
          <w:ilvl w:val="0"/>
          <w:numId w:val="3"/>
        </w:numPr>
        <w:spacing w:after="0" w:line="240" w:lineRule="auto"/>
        <w:ind w:left="709" w:hanging="709"/>
        <w:contextualSpacing w:val="0"/>
        <w:jc w:val="both"/>
        <w:rPr>
          <w:rFonts w:ascii="Times New Roman" w:hAnsi="Times New Roman" w:cs="Times New Roman"/>
          <w:b/>
          <w:color w:val="FF0000"/>
          <w:sz w:val="24"/>
          <w:szCs w:val="24"/>
        </w:rPr>
      </w:pPr>
      <w:bookmarkStart w:id="2" w:name="_Hlk496626106"/>
      <w:r w:rsidRPr="00E238E6">
        <w:rPr>
          <w:rFonts w:ascii="Times New Roman" w:hAnsi="Times New Roman" w:cs="Times New Roman"/>
          <w:b/>
          <w:sz w:val="24"/>
          <w:szCs w:val="24"/>
        </w:rPr>
        <w:t>B Inseneri kohustused projekti vastavuse kontrollimisel</w:t>
      </w:r>
    </w:p>
    <w:bookmarkEnd w:id="2"/>
    <w:p w14:paraId="5B6EE07A" w14:textId="0171299F"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Teosta</w:t>
      </w:r>
      <w:r w:rsidR="00E238E6" w:rsidRPr="00173726">
        <w:rPr>
          <w:rFonts w:ascii="Times New Roman" w:hAnsi="Times New Roman" w:cs="Times New Roman"/>
          <w:sz w:val="24"/>
          <w:szCs w:val="24"/>
        </w:rPr>
        <w:t>d</w:t>
      </w:r>
      <w:r w:rsidRPr="00173726">
        <w:rPr>
          <w:rFonts w:ascii="Times New Roman" w:hAnsi="Times New Roman" w:cs="Times New Roman"/>
          <w:sz w:val="24"/>
          <w:szCs w:val="24"/>
        </w:rPr>
        <w:t>a</w:t>
      </w:r>
      <w:r w:rsidR="00E238E6" w:rsidRPr="00173726">
        <w:rPr>
          <w:rFonts w:ascii="Times New Roman" w:hAnsi="Times New Roman" w:cs="Times New Roman"/>
          <w:sz w:val="24"/>
          <w:szCs w:val="24"/>
        </w:rPr>
        <w:t xml:space="preserve"> vastavuse kontroll</w:t>
      </w:r>
      <w:r w:rsidRPr="00173726">
        <w:rPr>
          <w:rFonts w:ascii="Times New Roman" w:hAnsi="Times New Roman" w:cs="Times New Roman"/>
          <w:sz w:val="24"/>
          <w:szCs w:val="24"/>
        </w:rPr>
        <w:t xml:space="preserve"> </w:t>
      </w:r>
      <w:r w:rsidRPr="00173726">
        <w:rPr>
          <w:rFonts w:ascii="Times New Roman" w:hAnsi="Times New Roman" w:cs="Times New Roman"/>
          <w:bCs/>
          <w:sz w:val="24"/>
          <w:szCs w:val="24"/>
        </w:rPr>
        <w:t>„</w:t>
      </w:r>
      <w:r w:rsidR="00AE53DB">
        <w:rPr>
          <w:rFonts w:ascii="Times New Roman" w:hAnsi="Times New Roman" w:cs="Times New Roman"/>
          <w:sz w:val="24"/>
          <w:szCs w:val="24"/>
        </w:rPr>
        <w:t>r</w:t>
      </w:r>
      <w:r w:rsidR="00AE53DB" w:rsidRPr="000649AA">
        <w:rPr>
          <w:rFonts w:ascii="Times New Roman" w:hAnsi="Times New Roman" w:cs="Times New Roman"/>
          <w:sz w:val="24"/>
          <w:szCs w:val="24"/>
        </w:rPr>
        <w:t>iigiteede nr 15 Tallinn-Rapla-Türi km 11,0-11,2 ja riigitee nr 11340 Tallinn-Saku km 5,74 ja 6,2 liiklusohtlike kohtade ümberehituse</w:t>
      </w:r>
      <w:r w:rsidRPr="00173726">
        <w:rPr>
          <w:rFonts w:ascii="Times New Roman" w:hAnsi="Times New Roman" w:cs="Times New Roman"/>
          <w:bCs/>
          <w:sz w:val="24"/>
          <w:szCs w:val="24"/>
        </w:rPr>
        <w:t>“ Töövõtulepingu aluseks olevale projektdokumentatsioonile ja esita</w:t>
      </w:r>
      <w:r w:rsidR="00E238E6" w:rsidRPr="00173726">
        <w:rPr>
          <w:rFonts w:ascii="Times New Roman" w:hAnsi="Times New Roman" w:cs="Times New Roman"/>
          <w:bCs/>
          <w:sz w:val="24"/>
          <w:szCs w:val="24"/>
        </w:rPr>
        <w:t>d</w:t>
      </w:r>
      <w:r w:rsidRPr="00173726">
        <w:rPr>
          <w:rFonts w:ascii="Times New Roman" w:hAnsi="Times New Roman" w:cs="Times New Roman"/>
          <w:bCs/>
          <w:sz w:val="24"/>
          <w:szCs w:val="24"/>
        </w:rPr>
        <w:t xml:space="preserve">a kirjalikult omapoolse hinnangu hiljemalt </w:t>
      </w:r>
      <w:r w:rsidR="00AE53DB">
        <w:rPr>
          <w:rFonts w:ascii="Times New Roman" w:hAnsi="Times New Roman" w:cs="Times New Roman"/>
          <w:bCs/>
          <w:sz w:val="24"/>
          <w:szCs w:val="24"/>
        </w:rPr>
        <w:t>10</w:t>
      </w:r>
      <w:r w:rsidRPr="00173726">
        <w:rPr>
          <w:rFonts w:ascii="Times New Roman" w:hAnsi="Times New Roman" w:cs="Times New Roman"/>
          <w:bCs/>
          <w:sz w:val="24"/>
          <w:szCs w:val="24"/>
        </w:rPr>
        <w:t> päeva jooksul</w:t>
      </w:r>
      <w:r w:rsidR="00AE53DB">
        <w:rPr>
          <w:rFonts w:ascii="Times New Roman" w:hAnsi="Times New Roman" w:cs="Times New Roman"/>
          <w:bCs/>
          <w:sz w:val="24"/>
          <w:szCs w:val="24"/>
        </w:rPr>
        <w:t xml:space="preserve"> Alustamiskorraldusest</w:t>
      </w:r>
      <w:r w:rsidRPr="00173726">
        <w:rPr>
          <w:rFonts w:ascii="Times New Roman" w:hAnsi="Times New Roman" w:cs="Times New Roman"/>
          <w:bCs/>
          <w:sz w:val="24"/>
          <w:szCs w:val="24"/>
        </w:rPr>
        <w:t>;</w:t>
      </w:r>
    </w:p>
    <w:p w14:paraId="47A6993D" w14:textId="4E915416"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Projektdokumentatsiooni</w:t>
      </w:r>
      <w:r w:rsidRPr="00173726">
        <w:rPr>
          <w:rFonts w:ascii="Times New Roman" w:hAnsi="Times New Roman" w:cs="Times New Roman"/>
          <w:bCs/>
          <w:sz w:val="24"/>
          <w:szCs w:val="24"/>
        </w:rPr>
        <w:t xml:space="preserve"> vastavuse kontroll:</w:t>
      </w:r>
    </w:p>
    <w:p w14:paraId="5D5188B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projektdokumentatsiooni vastavust projekteerimisnormidele.</w:t>
      </w:r>
    </w:p>
    <w:p w14:paraId="1BF76A64" w14:textId="725888DD" w:rsidR="00CA0752"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projekteeritud eriosade vastavust neid käsitlevatele määrustele ning standarditele.</w:t>
      </w:r>
    </w:p>
    <w:p w14:paraId="43D85616" w14:textId="77777777" w:rsidR="001C18AA" w:rsidRDefault="001C18AA"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Kontrollida eriosade (rajatised, tehnovõrgud) ja teeprojekti omavahelist vastavust nii plaaniliselt kui kõrguslikult.</w:t>
      </w:r>
    </w:p>
    <w:p w14:paraId="48C62ED2"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geodeetiliste uuringute vastavust kehtivale määrusele.</w:t>
      </w:r>
    </w:p>
    <w:p w14:paraId="7F65F81F" w14:textId="5DF3CA2F"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Kontrollida projekteeritud materjalide ja nende nõuete vastavust asjakohastele seadustele, määrustele ja </w:t>
      </w:r>
      <w:r w:rsidR="005468F4">
        <w:rPr>
          <w:rFonts w:ascii="Times New Roman" w:hAnsi="Times New Roman" w:cs="Times New Roman"/>
          <w:sz w:val="24"/>
          <w:szCs w:val="24"/>
        </w:rPr>
        <w:t>Transpordiamet</w:t>
      </w:r>
      <w:r w:rsidR="005468F4" w:rsidRPr="00173726">
        <w:rPr>
          <w:rFonts w:ascii="Times New Roman" w:hAnsi="Times New Roman" w:cs="Times New Roman"/>
          <w:sz w:val="24"/>
          <w:szCs w:val="24"/>
        </w:rPr>
        <w:t xml:space="preserve">i </w:t>
      </w:r>
      <w:r w:rsidRPr="00173726">
        <w:rPr>
          <w:rFonts w:ascii="Times New Roman" w:hAnsi="Times New Roman" w:cs="Times New Roman"/>
          <w:sz w:val="24"/>
          <w:szCs w:val="24"/>
        </w:rPr>
        <w:t>juhistele.</w:t>
      </w:r>
    </w:p>
    <w:p w14:paraId="66D6E86B" w14:textId="09A587A5"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koostatud lahenduste tehnilist korrektsust – Kas kõik vajalikud tehnilised lahendused on esitatud ning kas neid on võimalik ehitustehnoloogiaga ka realiseerida.</w:t>
      </w:r>
    </w:p>
    <w:p w14:paraId="5D9F5199" w14:textId="77777777"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Tuua välja vastuolud projekti seletuskirja, jooniste, mahutabelite ja kululoendi vahel.</w:t>
      </w:r>
    </w:p>
    <w:p w14:paraId="440A36AB" w14:textId="5AA974D3" w:rsidR="00CA0752" w:rsidRPr="00267520"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Kontrollida projekteeritud vete ärajuhtimis- ja drenaažisüsteemide ning nõlvade</w:t>
      </w:r>
      <w:r w:rsidR="00AC4AC2" w:rsidRPr="00267520">
        <w:rPr>
          <w:rFonts w:ascii="Times New Roman" w:hAnsi="Times New Roman" w:cs="Times New Roman"/>
          <w:sz w:val="24"/>
          <w:szCs w:val="24"/>
        </w:rPr>
        <w:t xml:space="preserve">, kraavide </w:t>
      </w:r>
      <w:r w:rsidRPr="00267520">
        <w:rPr>
          <w:rFonts w:ascii="Times New Roman" w:hAnsi="Times New Roman" w:cs="Times New Roman"/>
          <w:sz w:val="24"/>
          <w:szCs w:val="24"/>
        </w:rPr>
        <w:t xml:space="preserve"> kindlustamise sobivust </w:t>
      </w:r>
      <w:r w:rsidR="00AC4AC2" w:rsidRPr="00267520">
        <w:rPr>
          <w:rFonts w:ascii="Times New Roman" w:hAnsi="Times New Roman" w:cs="Times New Roman"/>
          <w:sz w:val="24"/>
          <w:szCs w:val="24"/>
        </w:rPr>
        <w:t xml:space="preserve">ja ohutust; </w:t>
      </w:r>
    </w:p>
    <w:p w14:paraId="31F3A0EA" w14:textId="6A70F7D0" w:rsidR="0097338A" w:rsidRPr="00267520" w:rsidRDefault="0097338A"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Kontrollida silla elementide </w:t>
      </w:r>
      <w:proofErr w:type="spellStart"/>
      <w:r w:rsidRPr="00267520">
        <w:rPr>
          <w:rFonts w:ascii="Times New Roman" w:hAnsi="Times New Roman" w:cs="Times New Roman"/>
          <w:sz w:val="24"/>
          <w:szCs w:val="24"/>
        </w:rPr>
        <w:t>dimensioneerimise</w:t>
      </w:r>
      <w:proofErr w:type="spellEnd"/>
      <w:r w:rsidRPr="00267520">
        <w:rPr>
          <w:rFonts w:ascii="Times New Roman" w:hAnsi="Times New Roman" w:cs="Times New Roman"/>
          <w:sz w:val="24"/>
          <w:szCs w:val="24"/>
        </w:rPr>
        <w:t xml:space="preserve"> aluseks olevaid kontrollarvutusi.</w:t>
      </w:r>
    </w:p>
    <w:p w14:paraId="56E02106" w14:textId="1E7A8F9D"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Kontrollida kasutus- </w:t>
      </w:r>
      <w:r w:rsidR="00AC4AC2" w:rsidRPr="00267520">
        <w:rPr>
          <w:rFonts w:ascii="Times New Roman" w:hAnsi="Times New Roman" w:cs="Times New Roman"/>
          <w:sz w:val="24"/>
          <w:szCs w:val="24"/>
        </w:rPr>
        <w:t>ja hooldusjuhendite vastavust ja mahtu</w:t>
      </w:r>
      <w:r w:rsidRPr="00267520">
        <w:rPr>
          <w:rFonts w:ascii="Times New Roman" w:hAnsi="Times New Roman" w:cs="Times New Roman"/>
          <w:sz w:val="24"/>
          <w:szCs w:val="24"/>
        </w:rPr>
        <w:t xml:space="preserve"> (sealhulgas kontrollida, kas kasutus- ja hooldusjuhend on koostatud piisavas mahus, mis on vajalikud tee, rajatise</w:t>
      </w:r>
      <w:r w:rsidRPr="00173726">
        <w:rPr>
          <w:rFonts w:ascii="Times New Roman" w:hAnsi="Times New Roman" w:cs="Times New Roman"/>
          <w:sz w:val="24"/>
          <w:szCs w:val="24"/>
        </w:rPr>
        <w:t xml:space="preserve"> või tehnovõrgu kasutamiseks ja hooldamiseks kehtestatud teeseisundinõuete määrusele vastavalt ning esitama ettepanekuid osade kohta, mida oleks vajalik täiendada).</w:t>
      </w:r>
    </w:p>
    <w:p w14:paraId="62B763EC" w14:textId="58B2D2B9" w:rsidR="00CA0752" w:rsidRPr="00173726" w:rsidRDefault="00CA075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Mahtude kontroll:</w:t>
      </w:r>
    </w:p>
    <w:p w14:paraId="30813F5C" w14:textId="77777777" w:rsidR="00CA0752" w:rsidRPr="00173726" w:rsidRDefault="00CA0752" w:rsidP="000A4A6B">
      <w:pPr>
        <w:pStyle w:val="Loendilik"/>
        <w:numPr>
          <w:ilvl w:val="2"/>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Kontrollida kululoendi ehitusmahtusid ning tuua välja erinevused iga kululoendi rea mahtudes, kus maht ei vasta projektlahendusele.</w:t>
      </w:r>
    </w:p>
    <w:p w14:paraId="41528E4F" w14:textId="0B23A3F7" w:rsidR="00BA1A7B" w:rsidRDefault="00AC4AC2" w:rsidP="000A4A6B">
      <w:pPr>
        <w:pStyle w:val="Loendilik"/>
        <w:numPr>
          <w:ilvl w:val="1"/>
          <w:numId w:val="3"/>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Projektsete </w:t>
      </w:r>
      <w:r w:rsidR="00BA1A7B" w:rsidRPr="00173726">
        <w:rPr>
          <w:rFonts w:ascii="Times New Roman" w:hAnsi="Times New Roman" w:cs="Times New Roman"/>
          <w:sz w:val="24"/>
          <w:szCs w:val="24"/>
        </w:rPr>
        <w:t>mahtude</w:t>
      </w:r>
      <w:r w:rsidRPr="00173726">
        <w:rPr>
          <w:rFonts w:ascii="Times New Roman" w:hAnsi="Times New Roman" w:cs="Times New Roman"/>
          <w:sz w:val="24"/>
          <w:szCs w:val="24"/>
        </w:rPr>
        <w:t xml:space="preserve"> põhjal välja arvestada</w:t>
      </w:r>
      <w:r w:rsidR="00FB4360" w:rsidRPr="00173726">
        <w:rPr>
          <w:rFonts w:ascii="Times New Roman" w:hAnsi="Times New Roman" w:cs="Times New Roman"/>
          <w:sz w:val="24"/>
          <w:szCs w:val="24"/>
        </w:rPr>
        <w:t xml:space="preserve"> vastuvõtukatsete- ja toimingute </w:t>
      </w:r>
      <w:r w:rsidRPr="00173726">
        <w:rPr>
          <w:rFonts w:ascii="Times New Roman" w:hAnsi="Times New Roman" w:cs="Times New Roman"/>
          <w:sz w:val="24"/>
          <w:szCs w:val="24"/>
        </w:rPr>
        <w:t xml:space="preserve">maht </w:t>
      </w:r>
      <w:r w:rsidR="00FB4360" w:rsidRPr="00173726">
        <w:rPr>
          <w:rFonts w:ascii="Times New Roman" w:hAnsi="Times New Roman" w:cs="Times New Roman"/>
          <w:sz w:val="24"/>
          <w:szCs w:val="24"/>
        </w:rPr>
        <w:t>tööliikide kaupa</w:t>
      </w:r>
      <w:r w:rsidRPr="00173726">
        <w:rPr>
          <w:rFonts w:ascii="Times New Roman" w:hAnsi="Times New Roman" w:cs="Times New Roman"/>
          <w:sz w:val="24"/>
          <w:szCs w:val="24"/>
        </w:rPr>
        <w:t xml:space="preserve"> tabelina, </w:t>
      </w:r>
      <w:r w:rsidRPr="00E320F2">
        <w:rPr>
          <w:rFonts w:ascii="Times New Roman" w:hAnsi="Times New Roman" w:cs="Times New Roman"/>
          <w:sz w:val="24"/>
          <w:szCs w:val="24"/>
        </w:rPr>
        <w:t xml:space="preserve">mida </w:t>
      </w:r>
      <w:r w:rsidR="00267520" w:rsidRPr="00E320F2">
        <w:rPr>
          <w:rFonts w:ascii="Times New Roman" w:hAnsi="Times New Roman" w:cs="Times New Roman"/>
          <w:sz w:val="24"/>
          <w:szCs w:val="24"/>
        </w:rPr>
        <w:t xml:space="preserve">nii Töövõtja kui ka </w:t>
      </w:r>
      <w:r w:rsidRPr="00E320F2">
        <w:rPr>
          <w:rFonts w:ascii="Times New Roman" w:hAnsi="Times New Roman" w:cs="Times New Roman"/>
          <w:sz w:val="24"/>
          <w:szCs w:val="24"/>
        </w:rPr>
        <w:t>Insener pea</w:t>
      </w:r>
      <w:r w:rsidR="00267520" w:rsidRPr="00E320F2">
        <w:rPr>
          <w:rFonts w:ascii="Times New Roman" w:hAnsi="Times New Roman" w:cs="Times New Roman"/>
          <w:sz w:val="24"/>
          <w:szCs w:val="24"/>
        </w:rPr>
        <w:t>vad</w:t>
      </w:r>
      <w:r w:rsidRPr="00173726">
        <w:rPr>
          <w:rFonts w:ascii="Times New Roman" w:hAnsi="Times New Roman" w:cs="Times New Roman"/>
          <w:sz w:val="24"/>
          <w:szCs w:val="24"/>
        </w:rPr>
        <w:t xml:space="preserve"> objektil teostama. Tabel esitada Tellijale enne ehitustööde algust,</w:t>
      </w:r>
      <w:r w:rsidR="00FB4360" w:rsidRPr="00173726">
        <w:rPr>
          <w:rFonts w:ascii="Times New Roman" w:hAnsi="Times New Roman" w:cs="Times New Roman"/>
          <w:sz w:val="24"/>
          <w:szCs w:val="24"/>
        </w:rPr>
        <w:t xml:space="preserve"> v</w:t>
      </w:r>
      <w:r w:rsidRPr="00173726">
        <w:rPr>
          <w:rFonts w:ascii="Times New Roman" w:hAnsi="Times New Roman" w:cs="Times New Roman"/>
          <w:sz w:val="24"/>
          <w:szCs w:val="24"/>
        </w:rPr>
        <w:t>ajadusel korrigeerides</w:t>
      </w:r>
      <w:r w:rsidR="00FB4360" w:rsidRPr="00173726">
        <w:rPr>
          <w:rFonts w:ascii="Times New Roman" w:hAnsi="Times New Roman" w:cs="Times New Roman"/>
          <w:sz w:val="24"/>
          <w:szCs w:val="24"/>
        </w:rPr>
        <w:t xml:space="preserve"> </w:t>
      </w:r>
      <w:r w:rsidRPr="00173726">
        <w:rPr>
          <w:rFonts w:ascii="Times New Roman" w:hAnsi="Times New Roman" w:cs="Times New Roman"/>
          <w:sz w:val="24"/>
          <w:szCs w:val="24"/>
        </w:rPr>
        <w:t>seda</w:t>
      </w:r>
      <w:r w:rsidR="00FB4360" w:rsidRPr="00173726">
        <w:rPr>
          <w:rFonts w:ascii="Times New Roman" w:hAnsi="Times New Roman" w:cs="Times New Roman"/>
          <w:sz w:val="24"/>
          <w:szCs w:val="24"/>
        </w:rPr>
        <w:t xml:space="preserve"> Töövõtja tööprotsessidest </w:t>
      </w:r>
      <w:r w:rsidR="001A39A9" w:rsidRPr="00173726">
        <w:rPr>
          <w:rFonts w:ascii="Times New Roman" w:hAnsi="Times New Roman" w:cs="Times New Roman"/>
          <w:sz w:val="24"/>
          <w:szCs w:val="24"/>
        </w:rPr>
        <w:t xml:space="preserve">või tööde käigus avastatud puudustest </w:t>
      </w:r>
      <w:r w:rsidR="00FB4360" w:rsidRPr="00173726">
        <w:rPr>
          <w:rFonts w:ascii="Times New Roman" w:hAnsi="Times New Roman" w:cs="Times New Roman"/>
          <w:sz w:val="24"/>
          <w:szCs w:val="24"/>
        </w:rPr>
        <w:t xml:space="preserve">lähtuvalt. </w:t>
      </w:r>
    </w:p>
    <w:p w14:paraId="03278609" w14:textId="77777777" w:rsidR="000A4A6B" w:rsidRPr="00173726"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76983617" w14:textId="7F1F583D"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5900CC">
        <w:rPr>
          <w:rFonts w:ascii="Times New Roman" w:hAnsi="Times New Roman" w:cs="Times New Roman"/>
          <w:b/>
          <w:sz w:val="24"/>
          <w:szCs w:val="24"/>
        </w:rPr>
        <w:lastRenderedPageBreak/>
        <w:t>Insener</w:t>
      </w:r>
      <w:r w:rsidR="000A4A6B">
        <w:rPr>
          <w:rFonts w:ascii="Times New Roman" w:hAnsi="Times New Roman" w:cs="Times New Roman"/>
          <w:b/>
          <w:sz w:val="24"/>
          <w:szCs w:val="24"/>
        </w:rPr>
        <w:t>i</w:t>
      </w:r>
      <w:r w:rsidR="00D537E2">
        <w:rPr>
          <w:rFonts w:ascii="Times New Roman" w:hAnsi="Times New Roman" w:cs="Times New Roman"/>
          <w:b/>
          <w:sz w:val="24"/>
          <w:szCs w:val="24"/>
        </w:rPr>
        <w:t xml:space="preserve"> </w:t>
      </w:r>
      <w:r w:rsidR="00F626AA">
        <w:rPr>
          <w:rFonts w:ascii="Times New Roman" w:hAnsi="Times New Roman" w:cs="Times New Roman"/>
          <w:b/>
          <w:sz w:val="24"/>
          <w:szCs w:val="24"/>
        </w:rPr>
        <w:t xml:space="preserve">kohustused </w:t>
      </w:r>
      <w:r w:rsidRPr="005900CC">
        <w:rPr>
          <w:rFonts w:ascii="Times New Roman" w:hAnsi="Times New Roman" w:cs="Times New Roman"/>
          <w:b/>
          <w:sz w:val="24"/>
          <w:szCs w:val="24"/>
        </w:rPr>
        <w:t xml:space="preserve">ehitustööde teostamisel </w:t>
      </w:r>
    </w:p>
    <w:p w14:paraId="486005B1"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26C74286" w14:textId="6393B362"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w:t>
      </w:r>
      <w:r w:rsidR="00BA0907" w:rsidRPr="00173726">
        <w:rPr>
          <w:rFonts w:ascii="Times New Roman" w:hAnsi="Times New Roman" w:cs="Times New Roman"/>
          <w:sz w:val="24"/>
          <w:szCs w:val="24"/>
        </w:rPr>
        <w:t xml:space="preserve">ontrollima ja nõudma </w:t>
      </w:r>
      <w:r w:rsidR="005652AD" w:rsidRPr="00173726">
        <w:rPr>
          <w:rFonts w:ascii="Times New Roman" w:hAnsi="Times New Roman" w:cs="Times New Roman"/>
          <w:sz w:val="24"/>
          <w:szCs w:val="24"/>
        </w:rPr>
        <w:t>Töövõtu lepingust ja selle lisadest</w:t>
      </w:r>
      <w:r w:rsidR="00BA0907" w:rsidRPr="00173726">
        <w:rPr>
          <w:rFonts w:ascii="Times New Roman" w:hAnsi="Times New Roman" w:cs="Times New Roman"/>
          <w:sz w:val="24"/>
          <w:szCs w:val="24"/>
        </w:rPr>
        <w:t xml:space="preserve"> kinnipidamist;</w:t>
      </w:r>
    </w:p>
    <w:p w14:paraId="6393B728" w14:textId="2527A4EE" w:rsidR="00196EA9"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kontrollima ja dokumenteerima Töövõtja poolsed tööohutusalased rikkumised (sh puudused ohutusvestide, tööohutusjalanõude, kaitseprillide, vilkurite, ohutustarade jms kasutamisel</w:t>
      </w:r>
      <w:r w:rsidR="000F2833" w:rsidRPr="00173726">
        <w:rPr>
          <w:rFonts w:ascii="Times New Roman" w:hAnsi="Times New Roman" w:cs="Times New Roman"/>
          <w:sz w:val="24"/>
          <w:szCs w:val="24"/>
        </w:rPr>
        <w:t xml:space="preserve"> ning objekti </w:t>
      </w:r>
      <w:proofErr w:type="spellStart"/>
      <w:r w:rsidR="000F2833" w:rsidRPr="00173726">
        <w:rPr>
          <w:rFonts w:ascii="Times New Roman" w:hAnsi="Times New Roman" w:cs="Times New Roman"/>
          <w:sz w:val="24"/>
          <w:szCs w:val="24"/>
        </w:rPr>
        <w:t>töömaa</w:t>
      </w:r>
      <w:proofErr w:type="spellEnd"/>
      <w:r w:rsidR="000F2833" w:rsidRPr="00173726">
        <w:rPr>
          <w:rFonts w:ascii="Times New Roman" w:hAnsi="Times New Roman" w:cs="Times New Roman"/>
          <w:sz w:val="24"/>
          <w:szCs w:val="24"/>
        </w:rPr>
        <w:t xml:space="preserve"> korrashoiul</w:t>
      </w:r>
      <w:r w:rsidRPr="00173726">
        <w:rPr>
          <w:rFonts w:ascii="Times New Roman" w:hAnsi="Times New Roman" w:cs="Times New Roman"/>
          <w:sz w:val="24"/>
          <w:szCs w:val="24"/>
        </w:rPr>
        <w:t xml:space="preserve">) ning edastama info viivitamatult Töövõtja projektijuhile ja Tellija </w:t>
      </w:r>
      <w:r w:rsidR="00A50E33" w:rsidRPr="00173726">
        <w:rPr>
          <w:rFonts w:ascii="Times New Roman" w:hAnsi="Times New Roman" w:cs="Times New Roman"/>
          <w:sz w:val="24"/>
          <w:szCs w:val="24"/>
        </w:rPr>
        <w:t>projektijuhile</w:t>
      </w:r>
      <w:r w:rsidRPr="00173726">
        <w:rPr>
          <w:rFonts w:ascii="Times New Roman" w:hAnsi="Times New Roman" w:cs="Times New Roman"/>
          <w:sz w:val="24"/>
          <w:szCs w:val="24"/>
        </w:rPr>
        <w:t>;</w:t>
      </w:r>
    </w:p>
    <w:p w14:paraId="7CEED6DC" w14:textId="4EE6DE09" w:rsidR="00196EA9" w:rsidRPr="00267520"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 xml:space="preserve">dokumenteerima ja </w:t>
      </w:r>
      <w:r w:rsidRPr="00267520">
        <w:rPr>
          <w:rFonts w:ascii="Times New Roman" w:hAnsi="Times New Roman" w:cs="Times New Roman"/>
          <w:sz w:val="24"/>
          <w:szCs w:val="24"/>
        </w:rPr>
        <w:t xml:space="preserve">esitama </w:t>
      </w:r>
      <w:r w:rsidR="0097338A" w:rsidRPr="00267520">
        <w:rPr>
          <w:rFonts w:ascii="Times New Roman" w:hAnsi="Times New Roman" w:cs="Times New Roman"/>
          <w:sz w:val="24"/>
          <w:szCs w:val="24"/>
        </w:rPr>
        <w:t>ehitustööde</w:t>
      </w:r>
      <w:r w:rsidRPr="00267520">
        <w:rPr>
          <w:rFonts w:ascii="Times New Roman" w:hAnsi="Times New Roman" w:cs="Times New Roman"/>
          <w:sz w:val="24"/>
          <w:szCs w:val="24"/>
        </w:rPr>
        <w:t xml:space="preserve"> päevikus kõrvalekalded</w:t>
      </w:r>
      <w:r w:rsidR="005652AD" w:rsidRPr="00267520">
        <w:rPr>
          <w:rFonts w:ascii="Times New Roman" w:hAnsi="Times New Roman" w:cs="Times New Roman"/>
          <w:sz w:val="24"/>
          <w:szCs w:val="24"/>
        </w:rPr>
        <w:t xml:space="preserve"> Töövõtulepingu ja õigusaktidega sätestatud nõuetest,</w:t>
      </w:r>
      <w:r w:rsidRPr="00267520">
        <w:rPr>
          <w:rFonts w:ascii="Times New Roman" w:hAnsi="Times New Roman" w:cs="Times New Roman"/>
          <w:sz w:val="24"/>
          <w:szCs w:val="24"/>
        </w:rPr>
        <w:t xml:space="preserve"> teetööde tehnoloogianõuetest</w:t>
      </w:r>
      <w:r w:rsidR="005652AD" w:rsidRPr="00267520">
        <w:rPr>
          <w:rFonts w:ascii="Times New Roman" w:hAnsi="Times New Roman" w:cs="Times New Roman"/>
          <w:sz w:val="24"/>
          <w:szCs w:val="24"/>
        </w:rPr>
        <w:t>,</w:t>
      </w:r>
      <w:r w:rsidRPr="00267520">
        <w:rPr>
          <w:rFonts w:ascii="Times New Roman" w:hAnsi="Times New Roman" w:cs="Times New Roman"/>
          <w:sz w:val="24"/>
          <w:szCs w:val="24"/>
        </w:rPr>
        <w:t xml:space="preserve"> ja etapikohastest töökirjeldusest. </w:t>
      </w:r>
      <w:r w:rsidR="00454ECF" w:rsidRPr="00267520">
        <w:rPr>
          <w:rFonts w:ascii="Times New Roman" w:hAnsi="Times New Roman" w:cs="Times New Roman"/>
          <w:sz w:val="24"/>
          <w:szCs w:val="24"/>
        </w:rPr>
        <w:t>K</w:t>
      </w:r>
      <w:r w:rsidRPr="00267520">
        <w:rPr>
          <w:rFonts w:ascii="Times New Roman" w:hAnsi="Times New Roman" w:cs="Times New Roman"/>
          <w:sz w:val="24"/>
          <w:szCs w:val="24"/>
        </w:rPr>
        <w:t>õrvalekalletest tuleb viivitamatult teavitada Tellija esindajat;</w:t>
      </w:r>
    </w:p>
    <w:p w14:paraId="0A0126E2" w14:textId="4E9E8292" w:rsidR="00DA5111" w:rsidRPr="00E320F2" w:rsidRDefault="00DA511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3" w:name="_Hlk496626134"/>
      <w:r>
        <w:rPr>
          <w:rFonts w:ascii="Times New Roman" w:hAnsi="Times New Roman" w:cs="Times New Roman"/>
          <w:sz w:val="24"/>
          <w:szCs w:val="24"/>
        </w:rPr>
        <w:t xml:space="preserve">kontrollima Töövõtja poolt mõõdistatud pideva </w:t>
      </w:r>
      <w:proofErr w:type="spellStart"/>
      <w:r>
        <w:rPr>
          <w:rFonts w:ascii="Times New Roman" w:hAnsi="Times New Roman" w:cs="Times New Roman"/>
          <w:sz w:val="24"/>
          <w:szCs w:val="24"/>
        </w:rPr>
        <w:t>termokaameraga</w:t>
      </w:r>
      <w:proofErr w:type="spellEnd"/>
      <w:r>
        <w:rPr>
          <w:rFonts w:ascii="Times New Roman" w:hAnsi="Times New Roman" w:cs="Times New Roman"/>
          <w:sz w:val="24"/>
          <w:szCs w:val="24"/>
        </w:rPr>
        <w:t xml:space="preserve"> seadme</w:t>
      </w:r>
      <w:r w:rsidR="00A420B4">
        <w:rPr>
          <w:rFonts w:ascii="Times New Roman" w:hAnsi="Times New Roman" w:cs="Times New Roman"/>
          <w:sz w:val="24"/>
          <w:szCs w:val="24"/>
        </w:rPr>
        <w:t>ga saadud</w:t>
      </w:r>
      <w:r>
        <w:rPr>
          <w:rFonts w:ascii="Times New Roman" w:hAnsi="Times New Roman" w:cs="Times New Roman"/>
          <w:sz w:val="24"/>
          <w:szCs w:val="24"/>
        </w:rPr>
        <w:t xml:space="preserve"> andmeid ja vajadusel teostama täiendava</w:t>
      </w:r>
      <w:r w:rsidR="003614CB">
        <w:rPr>
          <w:rFonts w:ascii="Times New Roman" w:hAnsi="Times New Roman" w:cs="Times New Roman"/>
          <w:sz w:val="24"/>
          <w:szCs w:val="24"/>
        </w:rPr>
        <w:t>i</w:t>
      </w:r>
      <w:r>
        <w:rPr>
          <w:rFonts w:ascii="Times New Roman" w:hAnsi="Times New Roman" w:cs="Times New Roman"/>
          <w:sz w:val="24"/>
          <w:szCs w:val="24"/>
        </w:rPr>
        <w:t>d kontrolltoimingud</w:t>
      </w:r>
      <w:r w:rsidR="006C2445">
        <w:rPr>
          <w:rFonts w:ascii="Times New Roman" w:hAnsi="Times New Roman" w:cs="Times New Roman"/>
          <w:sz w:val="24"/>
          <w:szCs w:val="24"/>
        </w:rPr>
        <w:t>;</w:t>
      </w:r>
    </w:p>
    <w:bookmarkEnd w:id="3"/>
    <w:p w14:paraId="454FE5BF" w14:textId="315A8D7C"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n</w:t>
      </w:r>
      <w:r w:rsidR="00BA0907" w:rsidRPr="2347DC80">
        <w:rPr>
          <w:rFonts w:ascii="Times New Roman" w:hAnsi="Times New Roman" w:cs="Times New Roman"/>
          <w:sz w:val="24"/>
          <w:szCs w:val="24"/>
        </w:rPr>
        <w:t>õudma Töövõtjalt kuuprogresse</w:t>
      </w:r>
      <w:r w:rsidR="00764DFE" w:rsidRPr="2347DC80">
        <w:rPr>
          <w:rFonts w:ascii="Times New Roman" w:hAnsi="Times New Roman" w:cs="Times New Roman"/>
          <w:sz w:val="24"/>
          <w:szCs w:val="24"/>
        </w:rPr>
        <w:t>,</w:t>
      </w:r>
      <w:r w:rsidR="00BA0907" w:rsidRPr="2347DC80">
        <w:rPr>
          <w:rFonts w:ascii="Times New Roman" w:hAnsi="Times New Roman" w:cs="Times New Roman"/>
          <w:sz w:val="24"/>
          <w:szCs w:val="24"/>
        </w:rPr>
        <w:t xml:space="preserve"> töökorralduse, ehitustöö teostamise ja muude kavade esitamist (vajadusel nõudma ajutisi ja alalisi tööprojekte ja tööjooniseid). </w:t>
      </w:r>
      <w:r w:rsidR="00BA0907" w:rsidRPr="00F83291">
        <w:rPr>
          <w:rFonts w:ascii="Times New Roman" w:hAnsi="Times New Roman" w:cs="Times New Roman"/>
          <w:sz w:val="24"/>
          <w:szCs w:val="24"/>
        </w:rPr>
        <w:t>Insener kohustub läbi vaatama</w:t>
      </w:r>
      <w:r w:rsidR="5200F653" w:rsidRPr="00F83291">
        <w:rPr>
          <w:rFonts w:ascii="Times New Roman" w:hAnsi="Times New Roman" w:cs="Times New Roman"/>
          <w:sz w:val="24"/>
          <w:szCs w:val="24"/>
        </w:rPr>
        <w:t xml:space="preserve"> ja</w:t>
      </w:r>
      <w:r w:rsidR="009D352D" w:rsidRPr="003614CB">
        <w:rPr>
          <w:rFonts w:ascii="Times New Roman" w:hAnsi="Times New Roman" w:cs="Times New Roman"/>
          <w:sz w:val="24"/>
          <w:szCs w:val="24"/>
        </w:rPr>
        <w:t xml:space="preserve"> allkirjastama</w:t>
      </w:r>
      <w:r w:rsidR="00BA0907" w:rsidRPr="003614CB">
        <w:rPr>
          <w:rFonts w:ascii="Times New Roman" w:hAnsi="Times New Roman" w:cs="Times New Roman"/>
          <w:sz w:val="24"/>
          <w:szCs w:val="24"/>
        </w:rPr>
        <w:t xml:space="preserve"> </w:t>
      </w:r>
      <w:r w:rsidR="00BA0907" w:rsidRPr="00F83291">
        <w:rPr>
          <w:rFonts w:ascii="Times New Roman" w:hAnsi="Times New Roman" w:cs="Times New Roman"/>
          <w:sz w:val="24"/>
          <w:szCs w:val="24"/>
        </w:rPr>
        <w:t>Töövõtja poolt esitatud dokumendid 10 päeva jooksul;</w:t>
      </w:r>
    </w:p>
    <w:p w14:paraId="252DACC6" w14:textId="79FA02D4" w:rsidR="00BA0907" w:rsidRPr="00173726"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o</w:t>
      </w:r>
      <w:r w:rsidR="00BA0907" w:rsidRPr="00173726">
        <w:rPr>
          <w:rFonts w:ascii="Times New Roman" w:hAnsi="Times New Roman" w:cs="Times New Roman"/>
          <w:sz w:val="24"/>
          <w:szCs w:val="24"/>
        </w:rPr>
        <w:t>salema õigeaegses Töö dokumenteerimises;</w:t>
      </w:r>
    </w:p>
    <w:p w14:paraId="3F44EDCD" w14:textId="4CF1D413" w:rsidR="00173726" w:rsidRPr="00F83291" w:rsidRDefault="00196EA9"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F83291">
        <w:rPr>
          <w:rFonts w:ascii="Times New Roman" w:hAnsi="Times New Roman" w:cs="Times New Roman"/>
          <w:sz w:val="24"/>
          <w:szCs w:val="24"/>
        </w:rPr>
        <w:t>k</w:t>
      </w:r>
      <w:r w:rsidR="00BA0907" w:rsidRPr="00F83291">
        <w:rPr>
          <w:rFonts w:ascii="Times New Roman" w:hAnsi="Times New Roman" w:cs="Times New Roman"/>
          <w:sz w:val="24"/>
          <w:szCs w:val="24"/>
        </w:rPr>
        <w:t>ontrollima ja kooskõlastama Töövõtja alltöövõtjate vastavust Töövõtulepingu tingimustele</w:t>
      </w:r>
      <w:r w:rsidR="00F555F7">
        <w:rPr>
          <w:rFonts w:ascii="Times New Roman" w:hAnsi="Times New Roman" w:cs="Times New Roman"/>
          <w:sz w:val="24"/>
          <w:szCs w:val="24"/>
        </w:rPr>
        <w:t>;</w:t>
      </w:r>
    </w:p>
    <w:p w14:paraId="05FC16B3" w14:textId="39DF1C14" w:rsidR="00BA0907" w:rsidRPr="00173726" w:rsidRDefault="00E669D8"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olema kohal</w:t>
      </w:r>
      <w:r w:rsidR="00FA55EB" w:rsidRPr="2347DC80">
        <w:rPr>
          <w:rFonts w:ascii="Times New Roman" w:hAnsi="Times New Roman" w:cs="Times New Roman"/>
          <w:sz w:val="24"/>
          <w:szCs w:val="24"/>
        </w:rPr>
        <w:t xml:space="preserve"> </w:t>
      </w:r>
      <w:r w:rsidR="003C683E" w:rsidRPr="2347DC80">
        <w:rPr>
          <w:rFonts w:ascii="Times New Roman" w:hAnsi="Times New Roman" w:cs="Times New Roman"/>
          <w:sz w:val="24"/>
          <w:szCs w:val="24"/>
        </w:rPr>
        <w:t xml:space="preserve">ja osalema vastuvõtutoimingute ja kaetud </w:t>
      </w:r>
      <w:r w:rsidR="00B66168" w:rsidRPr="2347DC80">
        <w:rPr>
          <w:rFonts w:ascii="Times New Roman" w:hAnsi="Times New Roman" w:cs="Times New Roman"/>
          <w:sz w:val="24"/>
          <w:szCs w:val="24"/>
        </w:rPr>
        <w:t xml:space="preserve">tööde </w:t>
      </w:r>
      <w:r w:rsidR="003C683E" w:rsidRPr="2347DC80">
        <w:rPr>
          <w:rFonts w:ascii="Times New Roman" w:hAnsi="Times New Roman" w:cs="Times New Roman"/>
          <w:sz w:val="24"/>
          <w:szCs w:val="24"/>
        </w:rPr>
        <w:t>vastuvõtmise</w:t>
      </w:r>
      <w:r w:rsidR="00F75491" w:rsidRPr="2347DC80">
        <w:rPr>
          <w:rFonts w:ascii="Times New Roman" w:hAnsi="Times New Roman" w:cs="Times New Roman"/>
          <w:sz w:val="24"/>
          <w:szCs w:val="24"/>
        </w:rPr>
        <w:t>l</w:t>
      </w:r>
      <w:r w:rsidR="00E357C2"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r w:rsidR="00F75491" w:rsidRPr="2347DC80">
        <w:rPr>
          <w:rFonts w:ascii="Times New Roman" w:hAnsi="Times New Roman" w:cs="Times New Roman"/>
          <w:sz w:val="24"/>
          <w:szCs w:val="24"/>
        </w:rPr>
        <w:t>labori katsekehade võtmisel</w:t>
      </w:r>
      <w:r w:rsidR="00E357C2" w:rsidRPr="2347DC80">
        <w:rPr>
          <w:rFonts w:ascii="Times New Roman" w:hAnsi="Times New Roman" w:cs="Times New Roman"/>
          <w:sz w:val="24"/>
          <w:szCs w:val="24"/>
        </w:rPr>
        <w:t xml:space="preserve"> ning</w:t>
      </w:r>
      <w:r w:rsidR="00F75491" w:rsidRPr="2347DC80">
        <w:rPr>
          <w:rFonts w:ascii="Times New Roman" w:hAnsi="Times New Roman" w:cs="Times New Roman"/>
          <w:sz w:val="24"/>
          <w:szCs w:val="24"/>
        </w:rPr>
        <w:t xml:space="preserve"> alljärgnevate tööprotsesside juures</w:t>
      </w:r>
      <w:r w:rsidR="00E9527D" w:rsidRPr="2347DC80">
        <w:rPr>
          <w:rFonts w:ascii="Times New Roman" w:hAnsi="Times New Roman" w:cs="Times New Roman"/>
          <w:sz w:val="24"/>
          <w:szCs w:val="24"/>
        </w:rPr>
        <w:t>:</w:t>
      </w:r>
      <w:r w:rsidRPr="2347DC80">
        <w:rPr>
          <w:rFonts w:ascii="Times New Roman" w:hAnsi="Times New Roman" w:cs="Times New Roman"/>
          <w:sz w:val="24"/>
          <w:szCs w:val="24"/>
        </w:rPr>
        <w:t xml:space="preserve"> </w:t>
      </w:r>
    </w:p>
    <w:p w14:paraId="0606CB2A" w14:textId="271E9AB7" w:rsidR="005B4E03" w:rsidRPr="00173726" w:rsidRDefault="00761DF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4" w:name="_Hlk496626227"/>
      <w:proofErr w:type="spellStart"/>
      <w:r w:rsidRPr="00173726">
        <w:rPr>
          <w:rFonts w:ascii="Times New Roman" w:hAnsi="Times New Roman" w:cs="Times New Roman"/>
          <w:sz w:val="24"/>
          <w:szCs w:val="24"/>
        </w:rPr>
        <w:t>Tee-ehitus</w:t>
      </w:r>
      <w:r w:rsidR="00152414" w:rsidRPr="00173726">
        <w:rPr>
          <w:rFonts w:ascii="Times New Roman" w:hAnsi="Times New Roman" w:cs="Times New Roman"/>
          <w:sz w:val="24"/>
          <w:szCs w:val="24"/>
        </w:rPr>
        <w:t>likud</w:t>
      </w:r>
      <w:proofErr w:type="spellEnd"/>
      <w:r w:rsidR="00152414" w:rsidRPr="00173726">
        <w:rPr>
          <w:rFonts w:ascii="Times New Roman" w:hAnsi="Times New Roman" w:cs="Times New Roman"/>
          <w:sz w:val="24"/>
          <w:szCs w:val="24"/>
        </w:rPr>
        <w:t xml:space="preserve"> tööprotsessid</w:t>
      </w:r>
      <w:r w:rsidR="000A51CF" w:rsidRPr="00173726">
        <w:rPr>
          <w:rFonts w:ascii="Times New Roman" w:hAnsi="Times New Roman" w:cs="Times New Roman"/>
          <w:sz w:val="24"/>
          <w:szCs w:val="24"/>
        </w:rPr>
        <w:t xml:space="preserve">, kus </w:t>
      </w:r>
      <w:r w:rsidR="00263E0C" w:rsidRPr="00173726">
        <w:rPr>
          <w:rFonts w:ascii="Times New Roman" w:hAnsi="Times New Roman" w:cs="Times New Roman"/>
          <w:sz w:val="24"/>
          <w:szCs w:val="24"/>
        </w:rPr>
        <w:t xml:space="preserve">üks </w:t>
      </w:r>
      <w:r w:rsidR="00EE0C51" w:rsidRPr="00173726">
        <w:rPr>
          <w:rFonts w:ascii="Times New Roman" w:hAnsi="Times New Roman" w:cs="Times New Roman"/>
          <w:sz w:val="24"/>
          <w:szCs w:val="24"/>
        </w:rPr>
        <w:t>I</w:t>
      </w:r>
      <w:r w:rsidR="000A51CF" w:rsidRPr="00173726">
        <w:rPr>
          <w:rFonts w:ascii="Times New Roman" w:hAnsi="Times New Roman" w:cs="Times New Roman"/>
          <w:sz w:val="24"/>
          <w:szCs w:val="24"/>
        </w:rPr>
        <w:t>nsener</w:t>
      </w:r>
      <w:r w:rsidR="00B66168" w:rsidRPr="00173726">
        <w:rPr>
          <w:rFonts w:ascii="Times New Roman" w:hAnsi="Times New Roman" w:cs="Times New Roman"/>
          <w:sz w:val="24"/>
          <w:szCs w:val="24"/>
        </w:rPr>
        <w:t xml:space="preserve">i meeskonnaliige </w:t>
      </w:r>
      <w:r w:rsidR="00263E0C" w:rsidRPr="00173726">
        <w:rPr>
          <w:rFonts w:ascii="Times New Roman" w:hAnsi="Times New Roman" w:cs="Times New Roman"/>
          <w:sz w:val="24"/>
          <w:szCs w:val="24"/>
        </w:rPr>
        <w:t>peab vahetult tööprotsessi juures</w:t>
      </w:r>
      <w:r w:rsidR="00173726" w:rsidRPr="00173726">
        <w:rPr>
          <w:rFonts w:ascii="Times New Roman" w:hAnsi="Times New Roman" w:cs="Times New Roman"/>
          <w:sz w:val="24"/>
          <w:szCs w:val="24"/>
        </w:rPr>
        <w:t xml:space="preserve"> kontrollima töö vastavust tehnoloogia ja lepingulistele nõuetele ning tööohutusnõuete täitmist, dokumenteerides kõik avastatud puudused. (Samaaegselt ei </w:t>
      </w:r>
      <w:r w:rsidR="000A51CF" w:rsidRPr="00173726">
        <w:rPr>
          <w:rFonts w:ascii="Times New Roman" w:hAnsi="Times New Roman" w:cs="Times New Roman"/>
          <w:sz w:val="24"/>
          <w:szCs w:val="24"/>
        </w:rPr>
        <w:t xml:space="preserve">või osaleda </w:t>
      </w:r>
      <w:r w:rsidR="00BA1A7B" w:rsidRPr="00173726">
        <w:rPr>
          <w:rFonts w:ascii="Times New Roman" w:hAnsi="Times New Roman" w:cs="Times New Roman"/>
          <w:sz w:val="24"/>
          <w:szCs w:val="24"/>
        </w:rPr>
        <w:t>paralleel</w:t>
      </w:r>
      <w:r w:rsidR="000B7F6D" w:rsidRPr="00173726">
        <w:rPr>
          <w:rFonts w:ascii="Times New Roman" w:hAnsi="Times New Roman" w:cs="Times New Roman"/>
          <w:sz w:val="24"/>
          <w:szCs w:val="24"/>
        </w:rPr>
        <w:t>setel</w:t>
      </w:r>
      <w:r w:rsidR="00BA1A7B" w:rsidRPr="00173726">
        <w:rPr>
          <w:rFonts w:ascii="Times New Roman" w:hAnsi="Times New Roman" w:cs="Times New Roman"/>
          <w:sz w:val="24"/>
          <w:szCs w:val="24"/>
        </w:rPr>
        <w:t xml:space="preserve"> </w:t>
      </w:r>
      <w:r w:rsidR="00173726" w:rsidRPr="00173726">
        <w:rPr>
          <w:rFonts w:ascii="Times New Roman" w:hAnsi="Times New Roman" w:cs="Times New Roman"/>
          <w:sz w:val="24"/>
          <w:szCs w:val="24"/>
        </w:rPr>
        <w:t xml:space="preserve">või </w:t>
      </w:r>
      <w:r w:rsidR="00670358" w:rsidRPr="00173726">
        <w:rPr>
          <w:rFonts w:ascii="Times New Roman" w:hAnsi="Times New Roman" w:cs="Times New Roman"/>
          <w:sz w:val="24"/>
          <w:szCs w:val="24"/>
        </w:rPr>
        <w:t xml:space="preserve">kattuvatel </w:t>
      </w:r>
      <w:r w:rsidR="00BA1A7B" w:rsidRPr="00173726">
        <w:rPr>
          <w:rFonts w:ascii="Times New Roman" w:hAnsi="Times New Roman" w:cs="Times New Roman"/>
          <w:sz w:val="24"/>
          <w:szCs w:val="24"/>
        </w:rPr>
        <w:t>tööprotsessi</w:t>
      </w:r>
      <w:r w:rsidR="00F75491" w:rsidRPr="00173726">
        <w:rPr>
          <w:rFonts w:ascii="Times New Roman" w:hAnsi="Times New Roman" w:cs="Times New Roman"/>
          <w:sz w:val="24"/>
          <w:szCs w:val="24"/>
        </w:rPr>
        <w:t>del</w:t>
      </w:r>
      <w:r w:rsidR="00173726" w:rsidRPr="00173726">
        <w:rPr>
          <w:rFonts w:ascii="Times New Roman" w:hAnsi="Times New Roman" w:cs="Times New Roman"/>
          <w:sz w:val="24"/>
          <w:szCs w:val="24"/>
        </w:rPr>
        <w:t>)</w:t>
      </w:r>
      <w:r w:rsidR="000A4A6B">
        <w:rPr>
          <w:rFonts w:ascii="Times New Roman" w:hAnsi="Times New Roman" w:cs="Times New Roman"/>
          <w:sz w:val="24"/>
          <w:szCs w:val="24"/>
        </w:rPr>
        <w:t>:</w:t>
      </w:r>
    </w:p>
    <w:p w14:paraId="1FAB11EA" w14:textId="7D3AF42D" w:rsidR="005B4E03" w:rsidRPr="00173726" w:rsidRDefault="0097338A" w:rsidP="000A4A6B">
      <w:pPr>
        <w:pStyle w:val="Loendilik"/>
        <w:numPr>
          <w:ilvl w:val="0"/>
          <w:numId w:val="4"/>
        </w:numPr>
        <w:spacing w:after="0" w:line="240" w:lineRule="auto"/>
        <w:ind w:left="709" w:hanging="283"/>
        <w:jc w:val="both"/>
        <w:rPr>
          <w:rFonts w:ascii="Times New Roman" w:hAnsi="Times New Roman" w:cs="Times New Roman"/>
          <w:sz w:val="24"/>
          <w:szCs w:val="24"/>
        </w:rPr>
      </w:pPr>
      <w:proofErr w:type="spellStart"/>
      <w:r>
        <w:rPr>
          <w:rFonts w:ascii="Times New Roman" w:hAnsi="Times New Roman" w:cs="Times New Roman"/>
          <w:sz w:val="24"/>
          <w:szCs w:val="24"/>
        </w:rPr>
        <w:t>geosünteetide</w:t>
      </w:r>
      <w:proofErr w:type="spellEnd"/>
      <w:r>
        <w:rPr>
          <w:rFonts w:ascii="Times New Roman" w:hAnsi="Times New Roman" w:cs="Times New Roman"/>
          <w:sz w:val="24"/>
          <w:szCs w:val="24"/>
        </w:rPr>
        <w:t xml:space="preserve"> paigaldamine</w:t>
      </w:r>
      <w:r w:rsidR="00A52DA4">
        <w:rPr>
          <w:rFonts w:ascii="Times New Roman" w:hAnsi="Times New Roman" w:cs="Times New Roman"/>
          <w:sz w:val="24"/>
          <w:szCs w:val="24"/>
        </w:rPr>
        <w:t xml:space="preserve"> –</w:t>
      </w:r>
      <w:r w:rsidR="00A52DA4" w:rsidRPr="00A52DA4">
        <w:rPr>
          <w:rFonts w:ascii="Times New Roman" w:hAnsi="Times New Roman" w:cs="Times New Roman"/>
          <w:sz w:val="24"/>
          <w:szCs w:val="24"/>
        </w:rPr>
        <w:t xml:space="preserve"> </w:t>
      </w:r>
      <w:r w:rsidR="00A52DA4">
        <w:rPr>
          <w:rFonts w:ascii="Times New Roman" w:hAnsi="Times New Roman" w:cs="Times New Roman"/>
          <w:sz w:val="24"/>
          <w:szCs w:val="24"/>
        </w:rPr>
        <w:t xml:space="preserve">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005B4E03" w:rsidRPr="00173726">
        <w:rPr>
          <w:rFonts w:ascii="Times New Roman" w:hAnsi="Times New Roman" w:cs="Times New Roman"/>
          <w:sz w:val="24"/>
          <w:szCs w:val="24"/>
        </w:rPr>
        <w:t xml:space="preserve">; </w:t>
      </w:r>
    </w:p>
    <w:p w14:paraId="00DB0A4A" w14:textId="74FFA261" w:rsidR="005B4E03" w:rsidRPr="00173726" w:rsidRDefault="000A51CF"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 xml:space="preserve">a/b katete </w:t>
      </w:r>
      <w:r w:rsidR="00173726" w:rsidRPr="00173726">
        <w:rPr>
          <w:rFonts w:ascii="Times New Roman" w:hAnsi="Times New Roman" w:cs="Times New Roman"/>
          <w:sz w:val="24"/>
          <w:szCs w:val="24"/>
        </w:rPr>
        <w:t>laotamine;</w:t>
      </w:r>
    </w:p>
    <w:p w14:paraId="46ADF308" w14:textId="6E948E0C" w:rsidR="00173726" w:rsidRPr="00173726" w:rsidRDefault="00173726" w:rsidP="000A4A6B">
      <w:pPr>
        <w:pStyle w:val="Loendilik"/>
        <w:numPr>
          <w:ilvl w:val="0"/>
          <w:numId w:val="4"/>
        </w:numPr>
        <w:spacing w:after="0" w:line="240" w:lineRule="auto"/>
        <w:ind w:left="709" w:hanging="283"/>
        <w:rPr>
          <w:rFonts w:ascii="Times New Roman" w:hAnsi="Times New Roman" w:cs="Times New Roman"/>
          <w:sz w:val="24"/>
          <w:szCs w:val="24"/>
        </w:rPr>
      </w:pPr>
      <w:r w:rsidRPr="00173726">
        <w:rPr>
          <w:rFonts w:ascii="Times New Roman" w:hAnsi="Times New Roman" w:cs="Times New Roman"/>
          <w:sz w:val="24"/>
          <w:szCs w:val="24"/>
        </w:rPr>
        <w:t>a/b võrkude paigaldamine</w:t>
      </w:r>
      <w:r w:rsidR="00A52DA4">
        <w:rPr>
          <w:rFonts w:ascii="Times New Roman" w:hAnsi="Times New Roman" w:cs="Times New Roman"/>
          <w:sz w:val="24"/>
          <w:szCs w:val="24"/>
        </w:rPr>
        <w:t xml:space="preserve"> – tõendades nõuetekohaste </w:t>
      </w:r>
      <w:proofErr w:type="spellStart"/>
      <w:r w:rsidR="00A52DA4">
        <w:rPr>
          <w:rFonts w:ascii="Times New Roman" w:hAnsi="Times New Roman" w:cs="Times New Roman"/>
          <w:sz w:val="24"/>
          <w:szCs w:val="24"/>
        </w:rPr>
        <w:t>ülekatete</w:t>
      </w:r>
      <w:proofErr w:type="spellEnd"/>
      <w:r w:rsidR="00A52DA4">
        <w:rPr>
          <w:rFonts w:ascii="Times New Roman" w:hAnsi="Times New Roman" w:cs="Times New Roman"/>
          <w:sz w:val="24"/>
          <w:szCs w:val="24"/>
        </w:rPr>
        <w:t xml:space="preserve"> olemasolu</w:t>
      </w:r>
      <w:r w:rsidRPr="00173726">
        <w:rPr>
          <w:rFonts w:ascii="Times New Roman" w:hAnsi="Times New Roman" w:cs="Times New Roman"/>
          <w:sz w:val="24"/>
          <w:szCs w:val="24"/>
        </w:rPr>
        <w:t>;</w:t>
      </w:r>
    </w:p>
    <w:p w14:paraId="60555255" w14:textId="7CFFB807" w:rsidR="005B4E03" w:rsidRPr="00173726" w:rsidRDefault="00263E0C"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proofErr w:type="spellStart"/>
      <w:r w:rsidRPr="00173726">
        <w:rPr>
          <w:rFonts w:ascii="Times New Roman" w:hAnsi="Times New Roman" w:cs="Times New Roman"/>
          <w:sz w:val="24"/>
          <w:szCs w:val="24"/>
        </w:rPr>
        <w:t>Tee-ehituslikud</w:t>
      </w:r>
      <w:proofErr w:type="spellEnd"/>
      <w:r w:rsidRPr="00173726">
        <w:rPr>
          <w:rFonts w:ascii="Times New Roman" w:hAnsi="Times New Roman" w:cs="Times New Roman"/>
          <w:sz w:val="24"/>
          <w:szCs w:val="24"/>
        </w:rPr>
        <w:t xml:space="preserve"> t</w:t>
      </w:r>
      <w:r w:rsidR="00F75491" w:rsidRPr="00173726">
        <w:rPr>
          <w:rFonts w:ascii="Times New Roman" w:hAnsi="Times New Roman" w:cs="Times New Roman"/>
          <w:sz w:val="24"/>
          <w:szCs w:val="24"/>
        </w:rPr>
        <w:t>ööprotsessid</w:t>
      </w:r>
      <w:r w:rsidR="00654C7D" w:rsidRPr="00173726">
        <w:rPr>
          <w:rFonts w:ascii="Times New Roman" w:hAnsi="Times New Roman" w:cs="Times New Roman"/>
          <w:sz w:val="24"/>
          <w:szCs w:val="24"/>
        </w:rPr>
        <w:t>,</w:t>
      </w:r>
      <w:r w:rsidR="00F75491" w:rsidRPr="00173726">
        <w:rPr>
          <w:rFonts w:ascii="Times New Roman" w:hAnsi="Times New Roman" w:cs="Times New Roman"/>
          <w:sz w:val="24"/>
          <w:szCs w:val="24"/>
        </w:rPr>
        <w:t xml:space="preserve"> kus </w:t>
      </w:r>
      <w:r w:rsidRPr="00173726">
        <w:rPr>
          <w:rFonts w:ascii="Times New Roman" w:hAnsi="Times New Roman" w:cs="Times New Roman"/>
          <w:sz w:val="24"/>
          <w:szCs w:val="24"/>
        </w:rPr>
        <w:t>üks</w:t>
      </w:r>
      <w:r w:rsidR="00F75491" w:rsidRPr="00173726">
        <w:rPr>
          <w:rFonts w:ascii="Times New Roman" w:hAnsi="Times New Roman" w:cs="Times New Roman"/>
          <w:sz w:val="24"/>
          <w:szCs w:val="24"/>
        </w:rPr>
        <w:t xml:space="preserve"> </w:t>
      </w:r>
      <w:r w:rsidR="00EE0C51" w:rsidRPr="00173726">
        <w:rPr>
          <w:rFonts w:ascii="Times New Roman" w:hAnsi="Times New Roman" w:cs="Times New Roman"/>
          <w:sz w:val="24"/>
          <w:szCs w:val="24"/>
        </w:rPr>
        <w:t>I</w:t>
      </w:r>
      <w:r w:rsidR="00F75491" w:rsidRPr="00173726">
        <w:rPr>
          <w:rFonts w:ascii="Times New Roman" w:hAnsi="Times New Roman" w:cs="Times New Roman"/>
          <w:sz w:val="24"/>
          <w:szCs w:val="24"/>
        </w:rPr>
        <w:t xml:space="preserve">nseneri </w:t>
      </w:r>
      <w:r w:rsidRPr="00173726">
        <w:rPr>
          <w:rFonts w:ascii="Times New Roman" w:hAnsi="Times New Roman" w:cs="Times New Roman"/>
          <w:sz w:val="24"/>
          <w:szCs w:val="24"/>
        </w:rPr>
        <w:t xml:space="preserve">meeskonnaliige </w:t>
      </w:r>
      <w:r w:rsidR="000A51CF" w:rsidRPr="00173726">
        <w:rPr>
          <w:rFonts w:ascii="Times New Roman" w:hAnsi="Times New Roman" w:cs="Times New Roman"/>
          <w:sz w:val="24"/>
          <w:szCs w:val="24"/>
        </w:rPr>
        <w:t>võib</w:t>
      </w:r>
      <w:r w:rsidR="00173726" w:rsidRPr="00173726">
        <w:rPr>
          <w:rFonts w:ascii="Times New Roman" w:hAnsi="Times New Roman" w:cs="Times New Roman"/>
          <w:sz w:val="24"/>
          <w:szCs w:val="24"/>
        </w:rPr>
        <w:t xml:space="preserve"> kontrollida </w:t>
      </w:r>
      <w:r w:rsidR="00DF504D">
        <w:rPr>
          <w:rFonts w:ascii="Times New Roman" w:hAnsi="Times New Roman" w:cs="Times New Roman"/>
          <w:sz w:val="24"/>
          <w:szCs w:val="24"/>
        </w:rPr>
        <w:t xml:space="preserve">valmiva töö ja teostatava </w:t>
      </w:r>
      <w:r w:rsidR="00173726" w:rsidRPr="00173726">
        <w:rPr>
          <w:rFonts w:ascii="Times New Roman" w:hAnsi="Times New Roman" w:cs="Times New Roman"/>
          <w:sz w:val="24"/>
          <w:szCs w:val="24"/>
        </w:rPr>
        <w:t>töö</w:t>
      </w:r>
      <w:r w:rsidR="00DF504D">
        <w:rPr>
          <w:rFonts w:ascii="Times New Roman" w:hAnsi="Times New Roman" w:cs="Times New Roman"/>
          <w:sz w:val="24"/>
          <w:szCs w:val="24"/>
        </w:rPr>
        <w:t>protsessi</w:t>
      </w:r>
      <w:r w:rsidR="00173726" w:rsidRPr="00173726">
        <w:rPr>
          <w:rFonts w:ascii="Times New Roman" w:hAnsi="Times New Roman" w:cs="Times New Roman"/>
          <w:sz w:val="24"/>
          <w:szCs w:val="24"/>
        </w:rPr>
        <w:t xml:space="preserve"> vastavust tehnoloogia ja lepingulistele nõuetele mitmel</w:t>
      </w:r>
      <w:r w:rsidR="000A51CF" w:rsidRPr="00173726">
        <w:rPr>
          <w:rFonts w:ascii="Times New Roman" w:hAnsi="Times New Roman" w:cs="Times New Roman"/>
          <w:sz w:val="24"/>
          <w:szCs w:val="24"/>
        </w:rPr>
        <w:t xml:space="preserve"> </w:t>
      </w:r>
      <w:r w:rsidR="003C683E" w:rsidRPr="00173726">
        <w:rPr>
          <w:rFonts w:ascii="Times New Roman" w:hAnsi="Times New Roman" w:cs="Times New Roman"/>
          <w:sz w:val="24"/>
          <w:szCs w:val="24"/>
        </w:rPr>
        <w:t>paralleel</w:t>
      </w:r>
      <w:r w:rsidR="000A4A6B">
        <w:rPr>
          <w:rFonts w:ascii="Times New Roman" w:hAnsi="Times New Roman" w:cs="Times New Roman"/>
          <w:sz w:val="24"/>
          <w:szCs w:val="24"/>
        </w:rPr>
        <w:t>sel</w:t>
      </w:r>
      <w:r w:rsidR="005B4E03" w:rsidRPr="00173726">
        <w:rPr>
          <w:rFonts w:ascii="Times New Roman" w:hAnsi="Times New Roman" w:cs="Times New Roman"/>
          <w:sz w:val="24"/>
          <w:szCs w:val="24"/>
        </w:rPr>
        <w:t xml:space="preserve"> </w:t>
      </w:r>
      <w:r w:rsidRPr="00173726">
        <w:rPr>
          <w:rFonts w:ascii="Times New Roman" w:hAnsi="Times New Roman" w:cs="Times New Roman"/>
          <w:sz w:val="24"/>
          <w:szCs w:val="24"/>
        </w:rPr>
        <w:t>(kattuval</w:t>
      </w:r>
      <w:r w:rsidR="00670358" w:rsidRPr="00173726">
        <w:rPr>
          <w:rFonts w:ascii="Times New Roman" w:hAnsi="Times New Roman" w:cs="Times New Roman"/>
          <w:sz w:val="24"/>
          <w:szCs w:val="24"/>
        </w:rPr>
        <w:t xml:space="preserve">) </w:t>
      </w:r>
      <w:r w:rsidR="005B4E03" w:rsidRPr="00173726">
        <w:rPr>
          <w:rFonts w:ascii="Times New Roman" w:hAnsi="Times New Roman" w:cs="Times New Roman"/>
          <w:sz w:val="24"/>
          <w:szCs w:val="24"/>
        </w:rPr>
        <w:t>tööprotsessi</w:t>
      </w:r>
      <w:r w:rsidRPr="00173726">
        <w:rPr>
          <w:rFonts w:ascii="Times New Roman" w:hAnsi="Times New Roman" w:cs="Times New Roman"/>
          <w:sz w:val="24"/>
          <w:szCs w:val="24"/>
        </w:rPr>
        <w:t>l</w:t>
      </w:r>
      <w:r w:rsidR="00F8145C">
        <w:rPr>
          <w:rFonts w:ascii="Times New Roman" w:hAnsi="Times New Roman" w:cs="Times New Roman"/>
          <w:sz w:val="24"/>
          <w:szCs w:val="24"/>
        </w:rPr>
        <w:t xml:space="preserve">: </w:t>
      </w:r>
    </w:p>
    <w:p w14:paraId="31C165A2" w14:textId="48DD6EF8" w:rsidR="00196EA9" w:rsidRPr="00173726"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freesimi</w:t>
      </w:r>
      <w:r w:rsidR="00173726" w:rsidRPr="00173726">
        <w:rPr>
          <w:rFonts w:ascii="Times New Roman" w:hAnsi="Times New Roman" w:cs="Times New Roman"/>
          <w:sz w:val="24"/>
          <w:szCs w:val="24"/>
        </w:rPr>
        <w:t>ne – tõendades freesitud kihi paksust</w:t>
      </w:r>
      <w:r w:rsidRPr="00173726">
        <w:rPr>
          <w:rFonts w:ascii="Times New Roman" w:hAnsi="Times New Roman" w:cs="Times New Roman"/>
          <w:sz w:val="24"/>
          <w:szCs w:val="24"/>
        </w:rPr>
        <w:t>;</w:t>
      </w:r>
    </w:p>
    <w:p w14:paraId="25FF1EAF" w14:textId="24B53EC7" w:rsidR="00173726"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tasandusfreesimine;</w:t>
      </w:r>
    </w:p>
    <w:p w14:paraId="3E516E8D" w14:textId="45B87764" w:rsidR="00173726" w:rsidRDefault="00263E0C"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objektil truupide ehitami</w:t>
      </w:r>
      <w:r w:rsidR="00173726" w:rsidRPr="00173726">
        <w:rPr>
          <w:rFonts w:ascii="Times New Roman" w:hAnsi="Times New Roman" w:cs="Times New Roman"/>
          <w:sz w:val="24"/>
          <w:szCs w:val="24"/>
        </w:rPr>
        <w:t>ne (va. päiste ehitus)</w:t>
      </w:r>
      <w:r w:rsidR="00A05B1D">
        <w:rPr>
          <w:rFonts w:ascii="Times New Roman" w:hAnsi="Times New Roman" w:cs="Times New Roman"/>
          <w:sz w:val="24"/>
          <w:szCs w:val="24"/>
        </w:rPr>
        <w:t>;</w:t>
      </w:r>
    </w:p>
    <w:p w14:paraId="593FFBCF" w14:textId="50C8FF09" w:rsidR="009E10A6" w:rsidRPr="00173726"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dreenide ehitus</w:t>
      </w:r>
      <w:r w:rsidR="00A05B1D">
        <w:rPr>
          <w:rFonts w:ascii="Times New Roman" w:hAnsi="Times New Roman" w:cs="Times New Roman"/>
          <w:sz w:val="24"/>
          <w:szCs w:val="24"/>
        </w:rPr>
        <w:t>;</w:t>
      </w:r>
    </w:p>
    <w:p w14:paraId="52275866" w14:textId="49ECCF97" w:rsidR="00096280" w:rsidRPr="00173726" w:rsidRDefault="0017372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muldkeha ehitamine</w:t>
      </w:r>
      <w:r w:rsidR="00A05B1D">
        <w:rPr>
          <w:rFonts w:ascii="Times New Roman" w:hAnsi="Times New Roman" w:cs="Times New Roman"/>
          <w:sz w:val="24"/>
          <w:szCs w:val="24"/>
        </w:rPr>
        <w:t>;</w:t>
      </w:r>
    </w:p>
    <w:p w14:paraId="6364BBCF" w14:textId="2CCF224A" w:rsidR="00196EA9" w:rsidRPr="00173726" w:rsidRDefault="00925B1B"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killustikaluse </w:t>
      </w:r>
      <w:r w:rsidR="003C683E" w:rsidRPr="00173726">
        <w:rPr>
          <w:rFonts w:ascii="Times New Roman" w:hAnsi="Times New Roman" w:cs="Times New Roman"/>
          <w:sz w:val="24"/>
          <w:szCs w:val="24"/>
        </w:rPr>
        <w:t>ehitamine</w:t>
      </w:r>
      <w:r w:rsidR="00173726" w:rsidRPr="00173726">
        <w:rPr>
          <w:rFonts w:ascii="Times New Roman" w:hAnsi="Times New Roman" w:cs="Times New Roman"/>
          <w:sz w:val="24"/>
          <w:szCs w:val="24"/>
        </w:rPr>
        <w:t>;</w:t>
      </w:r>
    </w:p>
    <w:p w14:paraId="2A85EABD" w14:textId="5D655B58" w:rsidR="00196EA9"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 xml:space="preserve">dreenkihi </w:t>
      </w:r>
      <w:r w:rsidR="00F75491" w:rsidRPr="00173726">
        <w:rPr>
          <w:rFonts w:ascii="Times New Roman" w:hAnsi="Times New Roman" w:cs="Times New Roman"/>
          <w:sz w:val="24"/>
          <w:szCs w:val="24"/>
        </w:rPr>
        <w:t>ehitamisel</w:t>
      </w:r>
      <w:r w:rsidRPr="00173726">
        <w:rPr>
          <w:rFonts w:ascii="Times New Roman" w:hAnsi="Times New Roman" w:cs="Times New Roman"/>
          <w:sz w:val="24"/>
          <w:szCs w:val="24"/>
        </w:rPr>
        <w:t>;</w:t>
      </w:r>
    </w:p>
    <w:p w14:paraId="66D6C084" w14:textId="77777777" w:rsidR="00152414" w:rsidRPr="00173726" w:rsidRDefault="00152414"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173726">
        <w:rPr>
          <w:rFonts w:ascii="Times New Roman" w:hAnsi="Times New Roman" w:cs="Times New Roman"/>
          <w:sz w:val="24"/>
          <w:szCs w:val="24"/>
        </w:rPr>
        <w:t>freespuru/mustkatete paigaldamisel;</w:t>
      </w:r>
    </w:p>
    <w:p w14:paraId="57A485C2" w14:textId="123B824B" w:rsidR="00152414" w:rsidRDefault="00173726"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173726">
        <w:rPr>
          <w:rFonts w:ascii="Times New Roman" w:hAnsi="Times New Roman" w:cs="Times New Roman"/>
          <w:sz w:val="24"/>
          <w:szCs w:val="24"/>
        </w:rPr>
        <w:t>stabiliseerimisel;</w:t>
      </w:r>
    </w:p>
    <w:p w14:paraId="10024300" w14:textId="1CE4AD19" w:rsidR="00475C7A" w:rsidRPr="00173726" w:rsidRDefault="009C0FE8"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Pr>
          <w:rFonts w:ascii="Times New Roman" w:hAnsi="Times New Roman" w:cs="Times New Roman"/>
          <w:sz w:val="24"/>
          <w:szCs w:val="24"/>
        </w:rPr>
        <w:t>t</w:t>
      </w:r>
      <w:r w:rsidR="00475C7A">
        <w:rPr>
          <w:rFonts w:ascii="Times New Roman" w:hAnsi="Times New Roman" w:cs="Times New Roman"/>
          <w:sz w:val="24"/>
          <w:szCs w:val="24"/>
        </w:rPr>
        <w:t>ehnovõrkude (ümber)ehitus</w:t>
      </w:r>
      <w:r w:rsidR="00A05B1D">
        <w:rPr>
          <w:rFonts w:ascii="Times New Roman" w:hAnsi="Times New Roman" w:cs="Times New Roman"/>
          <w:sz w:val="24"/>
          <w:szCs w:val="24"/>
        </w:rPr>
        <w:t>.</w:t>
      </w:r>
    </w:p>
    <w:p w14:paraId="6A4F3840" w14:textId="52FF2F98" w:rsidR="00761DF4" w:rsidRPr="003614CB" w:rsidRDefault="0015241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5" w:name="_Hlk494799449"/>
      <w:r w:rsidRPr="2347DC80">
        <w:rPr>
          <w:rFonts w:ascii="Times New Roman" w:hAnsi="Times New Roman" w:cs="Times New Roman"/>
          <w:sz w:val="24"/>
          <w:szCs w:val="24"/>
        </w:rPr>
        <w:t>Sillaehitus</w:t>
      </w:r>
      <w:r w:rsidR="00D31E85" w:rsidRPr="2347DC80">
        <w:rPr>
          <w:rFonts w:ascii="Times New Roman" w:hAnsi="Times New Roman" w:cs="Times New Roman"/>
          <w:sz w:val="24"/>
          <w:szCs w:val="24"/>
        </w:rPr>
        <w:t>likud</w:t>
      </w:r>
      <w:r w:rsidR="00670358" w:rsidRPr="2347DC80">
        <w:rPr>
          <w:rFonts w:ascii="Times New Roman" w:hAnsi="Times New Roman" w:cs="Times New Roman"/>
          <w:sz w:val="24"/>
          <w:szCs w:val="24"/>
        </w:rPr>
        <w:t xml:space="preserve"> tööprotsessid, kus Insener </w:t>
      </w:r>
      <w:r w:rsidR="00173726" w:rsidRPr="2347DC80">
        <w:rPr>
          <w:rFonts w:ascii="Times New Roman" w:hAnsi="Times New Roman" w:cs="Times New Roman"/>
          <w:sz w:val="24"/>
          <w:szCs w:val="24"/>
        </w:rPr>
        <w:t>pea</w:t>
      </w:r>
      <w:r w:rsidR="00173726" w:rsidRPr="003614CB">
        <w:rPr>
          <w:rFonts w:ascii="Times New Roman" w:hAnsi="Times New Roman" w:cs="Times New Roman"/>
          <w:sz w:val="24"/>
          <w:szCs w:val="24"/>
        </w:rPr>
        <w:t>b vahetult tööprotsessi juures kontrollima töö vastavust tehnoloogia ja lepingulistele nõuetele</w:t>
      </w:r>
      <w:r w:rsidR="5B39A420" w:rsidRPr="003614CB">
        <w:rPr>
          <w:rFonts w:ascii="Times New Roman" w:hAnsi="Times New Roman" w:cs="Times New Roman"/>
          <w:sz w:val="24"/>
          <w:szCs w:val="24"/>
        </w:rPr>
        <w:t xml:space="preserve"> ja Töövõtja kvaliteedi tagamise plaanile</w:t>
      </w:r>
      <w:r w:rsidR="00173726" w:rsidRPr="003614CB">
        <w:rPr>
          <w:rFonts w:ascii="Times New Roman" w:hAnsi="Times New Roman" w:cs="Times New Roman"/>
          <w:sz w:val="24"/>
          <w:szCs w:val="24"/>
        </w:rPr>
        <w:t xml:space="preserve"> ning tööohutusnõuete täitmist</w:t>
      </w:r>
      <w:r w:rsidR="00670358" w:rsidRPr="003614CB">
        <w:rPr>
          <w:rFonts w:ascii="Times New Roman" w:hAnsi="Times New Roman" w:cs="Times New Roman"/>
          <w:sz w:val="24"/>
          <w:szCs w:val="24"/>
        </w:rPr>
        <w:t>:</w:t>
      </w:r>
      <w:bookmarkEnd w:id="5"/>
    </w:p>
    <w:p w14:paraId="4E59C130" w14:textId="30F9F05B" w:rsidR="00196EA9" w:rsidRPr="003614CB"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3614CB">
        <w:rPr>
          <w:rFonts w:ascii="Times New Roman" w:hAnsi="Times New Roman" w:cs="Times New Roman"/>
          <w:sz w:val="24"/>
          <w:szCs w:val="24"/>
        </w:rPr>
        <w:t xml:space="preserve">rajatiste konstruktsioonielementide </w:t>
      </w:r>
      <w:r w:rsidR="009E10A6" w:rsidRPr="003614CB">
        <w:rPr>
          <w:rFonts w:ascii="Times New Roman" w:hAnsi="Times New Roman" w:cs="Times New Roman"/>
          <w:sz w:val="24"/>
          <w:szCs w:val="24"/>
        </w:rPr>
        <w:t>montaaž</w:t>
      </w:r>
      <w:r w:rsidR="00670358" w:rsidRPr="003614CB">
        <w:rPr>
          <w:rFonts w:ascii="Times New Roman" w:hAnsi="Times New Roman" w:cs="Times New Roman"/>
          <w:sz w:val="24"/>
          <w:szCs w:val="24"/>
        </w:rPr>
        <w:t>il</w:t>
      </w:r>
      <w:r w:rsidRPr="003614CB">
        <w:rPr>
          <w:rFonts w:ascii="Times New Roman" w:hAnsi="Times New Roman" w:cs="Times New Roman"/>
          <w:sz w:val="24"/>
          <w:szCs w:val="24"/>
        </w:rPr>
        <w:t xml:space="preserve">; </w:t>
      </w:r>
    </w:p>
    <w:p w14:paraId="64552594" w14:textId="65E2733C" w:rsidR="00196EA9" w:rsidRPr="003614CB" w:rsidRDefault="009E10A6"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3614CB">
        <w:rPr>
          <w:rFonts w:ascii="Times New Roman" w:hAnsi="Times New Roman" w:cs="Times New Roman"/>
          <w:sz w:val="24"/>
          <w:szCs w:val="24"/>
        </w:rPr>
        <w:t>betoonitöödel;</w:t>
      </w:r>
    </w:p>
    <w:p w14:paraId="7A21092B" w14:textId="4CB178B9" w:rsidR="00B6223F" w:rsidRPr="003614CB" w:rsidRDefault="00B6223F"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3614CB">
        <w:rPr>
          <w:rFonts w:ascii="Times New Roman" w:hAnsi="Times New Roman" w:cs="Times New Roman"/>
          <w:sz w:val="24"/>
          <w:szCs w:val="24"/>
        </w:rPr>
        <w:t>hüdroisolatsiooni paigaldamisel</w:t>
      </w:r>
      <w:r w:rsidR="00670358" w:rsidRPr="003614CB">
        <w:rPr>
          <w:rFonts w:ascii="Times New Roman" w:hAnsi="Times New Roman" w:cs="Times New Roman"/>
          <w:sz w:val="24"/>
          <w:szCs w:val="24"/>
        </w:rPr>
        <w:t>;</w:t>
      </w:r>
    </w:p>
    <w:p w14:paraId="39829E3E" w14:textId="5FA3E5E6" w:rsidR="00A50E33" w:rsidRPr="003614CB" w:rsidRDefault="00196EA9" w:rsidP="000A4A6B">
      <w:pPr>
        <w:pStyle w:val="Loendilik"/>
        <w:numPr>
          <w:ilvl w:val="0"/>
          <w:numId w:val="4"/>
        </w:numPr>
        <w:spacing w:after="0" w:line="240" w:lineRule="auto"/>
        <w:ind w:left="709" w:hanging="283"/>
        <w:jc w:val="both"/>
        <w:rPr>
          <w:rFonts w:ascii="Times New Roman" w:hAnsi="Times New Roman" w:cs="Times New Roman"/>
          <w:sz w:val="24"/>
          <w:szCs w:val="24"/>
        </w:rPr>
      </w:pPr>
      <w:r w:rsidRPr="003614CB">
        <w:rPr>
          <w:rFonts w:ascii="Times New Roman" w:hAnsi="Times New Roman" w:cs="Times New Roman"/>
          <w:sz w:val="24"/>
          <w:szCs w:val="24"/>
        </w:rPr>
        <w:t>vaiade süvistamisel</w:t>
      </w:r>
      <w:r w:rsidR="00430ADA" w:rsidRPr="003614CB">
        <w:rPr>
          <w:rFonts w:ascii="Times New Roman" w:hAnsi="Times New Roman" w:cs="Times New Roman"/>
          <w:sz w:val="24"/>
          <w:szCs w:val="24"/>
        </w:rPr>
        <w:t>;</w:t>
      </w:r>
    </w:p>
    <w:p w14:paraId="49FAAF6C" w14:textId="233B7E8D" w:rsidR="00BA1A7B" w:rsidRPr="003614CB" w:rsidRDefault="005B4E03" w:rsidP="000A4A6B">
      <w:pPr>
        <w:pStyle w:val="Loendilik"/>
        <w:numPr>
          <w:ilvl w:val="0"/>
          <w:numId w:val="4"/>
        </w:numPr>
        <w:spacing w:after="0" w:line="240" w:lineRule="auto"/>
        <w:ind w:left="709" w:hanging="283"/>
        <w:contextualSpacing w:val="0"/>
        <w:jc w:val="both"/>
        <w:rPr>
          <w:rFonts w:ascii="Times New Roman" w:hAnsi="Times New Roman" w:cs="Times New Roman"/>
          <w:sz w:val="24"/>
          <w:szCs w:val="24"/>
        </w:rPr>
      </w:pPr>
      <w:r w:rsidRPr="003614CB">
        <w:rPr>
          <w:rFonts w:ascii="Times New Roman" w:hAnsi="Times New Roman" w:cs="Times New Roman"/>
          <w:sz w:val="24"/>
          <w:szCs w:val="24"/>
        </w:rPr>
        <w:t>a/b paigaldamise</w:t>
      </w:r>
      <w:r w:rsidR="00BA1A7B" w:rsidRPr="003614CB">
        <w:rPr>
          <w:rFonts w:ascii="Times New Roman" w:hAnsi="Times New Roman" w:cs="Times New Roman"/>
          <w:sz w:val="24"/>
          <w:szCs w:val="24"/>
        </w:rPr>
        <w:t>l;</w:t>
      </w:r>
    </w:p>
    <w:p w14:paraId="4CBA0185" w14:textId="42D33F56" w:rsidR="00E9527D" w:rsidRPr="005B47A7" w:rsidRDefault="00A05020" w:rsidP="62751C5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bookmarkStart w:id="6" w:name="_Hlk496626274"/>
      <w:bookmarkEnd w:id="4"/>
      <w:r w:rsidRPr="005B47A7">
        <w:rPr>
          <w:rFonts w:ascii="Times New Roman" w:hAnsi="Times New Roman" w:cs="Times New Roman"/>
          <w:sz w:val="24"/>
          <w:szCs w:val="24"/>
        </w:rPr>
        <w:lastRenderedPageBreak/>
        <w:t>T</w:t>
      </w:r>
      <w:r w:rsidR="008A2117" w:rsidRPr="005B47A7">
        <w:rPr>
          <w:rFonts w:ascii="Times New Roman" w:hAnsi="Times New Roman" w:cs="Times New Roman"/>
          <w:sz w:val="24"/>
          <w:szCs w:val="24"/>
        </w:rPr>
        <w:t>ööprotsessid, mi</w:t>
      </w:r>
      <w:r w:rsidR="00DE0985" w:rsidRPr="005B47A7">
        <w:rPr>
          <w:rFonts w:ascii="Times New Roman" w:hAnsi="Times New Roman" w:cs="Times New Roman"/>
          <w:sz w:val="24"/>
          <w:szCs w:val="24"/>
        </w:rPr>
        <w:t>da</w:t>
      </w:r>
      <w:r w:rsidR="008A2117" w:rsidRPr="005B47A7">
        <w:rPr>
          <w:rFonts w:ascii="Times New Roman" w:hAnsi="Times New Roman" w:cs="Times New Roman"/>
          <w:sz w:val="24"/>
          <w:szCs w:val="24"/>
        </w:rPr>
        <w:t xml:space="preserve"> ei ole kirjeldatud punkti 4.</w:t>
      </w:r>
      <w:r w:rsidR="0071685D">
        <w:rPr>
          <w:rFonts w:ascii="Times New Roman" w:hAnsi="Times New Roman" w:cs="Times New Roman"/>
          <w:sz w:val="24"/>
          <w:szCs w:val="24"/>
        </w:rPr>
        <w:t>9</w:t>
      </w:r>
      <w:r w:rsidR="003A6037" w:rsidRPr="005B47A7">
        <w:rPr>
          <w:rFonts w:ascii="Times New Roman" w:hAnsi="Times New Roman" w:cs="Times New Roman"/>
          <w:sz w:val="24"/>
          <w:szCs w:val="24"/>
        </w:rPr>
        <w:t xml:space="preserve"> </w:t>
      </w:r>
      <w:r w:rsidR="005E57ED" w:rsidRPr="005B47A7">
        <w:rPr>
          <w:rFonts w:ascii="Times New Roman" w:hAnsi="Times New Roman" w:cs="Times New Roman"/>
          <w:sz w:val="24"/>
          <w:szCs w:val="24"/>
        </w:rPr>
        <w:t xml:space="preserve">alapunktide </w:t>
      </w:r>
      <w:r w:rsidR="003A6037" w:rsidRPr="005B47A7">
        <w:rPr>
          <w:rFonts w:ascii="Times New Roman" w:hAnsi="Times New Roman" w:cs="Times New Roman"/>
          <w:sz w:val="24"/>
          <w:szCs w:val="24"/>
        </w:rPr>
        <w:t>all,</w:t>
      </w:r>
      <w:r w:rsidR="008A2117" w:rsidRPr="005B47A7">
        <w:rPr>
          <w:rFonts w:ascii="Times New Roman" w:hAnsi="Times New Roman" w:cs="Times New Roman"/>
          <w:sz w:val="24"/>
          <w:szCs w:val="24"/>
        </w:rPr>
        <w:t xml:space="preserve"> võib Tellijaga kokkuleppel </w:t>
      </w:r>
      <w:r w:rsidR="00EF2126" w:rsidRPr="005B47A7">
        <w:rPr>
          <w:rFonts w:ascii="Times New Roman" w:hAnsi="Times New Roman" w:cs="Times New Roman"/>
          <w:sz w:val="24"/>
          <w:szCs w:val="24"/>
        </w:rPr>
        <w:t xml:space="preserve">nimekirja </w:t>
      </w:r>
      <w:r w:rsidR="00DE0985" w:rsidRPr="005B47A7">
        <w:rPr>
          <w:rFonts w:ascii="Times New Roman" w:hAnsi="Times New Roman" w:cs="Times New Roman"/>
          <w:sz w:val="24"/>
          <w:szCs w:val="24"/>
        </w:rPr>
        <w:t>juurde lisada</w:t>
      </w:r>
      <w:r w:rsidR="008A2117" w:rsidRPr="005B47A7">
        <w:rPr>
          <w:rFonts w:ascii="Times New Roman" w:hAnsi="Times New Roman" w:cs="Times New Roman"/>
          <w:sz w:val="24"/>
          <w:szCs w:val="24"/>
        </w:rPr>
        <w:t xml:space="preserve">, </w:t>
      </w:r>
      <w:r w:rsidRPr="005B47A7">
        <w:rPr>
          <w:rFonts w:ascii="Times New Roman" w:hAnsi="Times New Roman" w:cs="Times New Roman"/>
          <w:sz w:val="24"/>
          <w:szCs w:val="24"/>
        </w:rPr>
        <w:t>kui seda nõuab objekt</w:t>
      </w:r>
      <w:r w:rsidR="00F5261E" w:rsidRPr="005B47A7">
        <w:rPr>
          <w:rFonts w:ascii="Times New Roman" w:hAnsi="Times New Roman" w:cs="Times New Roman"/>
          <w:sz w:val="24"/>
          <w:szCs w:val="24"/>
        </w:rPr>
        <w:t>i</w:t>
      </w:r>
      <w:r w:rsidRPr="005B47A7">
        <w:rPr>
          <w:rFonts w:ascii="Times New Roman" w:hAnsi="Times New Roman" w:cs="Times New Roman"/>
          <w:sz w:val="24"/>
          <w:szCs w:val="24"/>
        </w:rPr>
        <w:t xml:space="preserve"> või tööde </w:t>
      </w:r>
      <w:r w:rsidR="00BA1A7B" w:rsidRPr="005B47A7">
        <w:rPr>
          <w:rFonts w:ascii="Times New Roman" w:hAnsi="Times New Roman" w:cs="Times New Roman"/>
          <w:sz w:val="24"/>
          <w:szCs w:val="24"/>
        </w:rPr>
        <w:t>iseloom</w:t>
      </w:r>
      <w:r w:rsidRPr="005B47A7">
        <w:rPr>
          <w:rFonts w:ascii="Times New Roman" w:hAnsi="Times New Roman" w:cs="Times New Roman"/>
          <w:sz w:val="24"/>
          <w:szCs w:val="24"/>
        </w:rPr>
        <w:t xml:space="preserve"> (kontroll karjääris või asfaltbetooni, raudbetooni, teraskonstruktsioonide tootmi</w:t>
      </w:r>
      <w:r w:rsidR="00DE0985" w:rsidRPr="005B47A7">
        <w:rPr>
          <w:rFonts w:ascii="Times New Roman" w:hAnsi="Times New Roman" w:cs="Times New Roman"/>
          <w:sz w:val="24"/>
          <w:szCs w:val="24"/>
        </w:rPr>
        <w:t>ne tehastes</w:t>
      </w:r>
      <w:r w:rsidR="000B7448" w:rsidRPr="005B47A7">
        <w:rPr>
          <w:rFonts w:ascii="Times New Roman" w:hAnsi="Times New Roman" w:cs="Times New Roman"/>
          <w:sz w:val="24"/>
          <w:szCs w:val="24"/>
        </w:rPr>
        <w:t>, täiendavad proovid</w:t>
      </w:r>
      <w:r w:rsidR="000B7448" w:rsidRPr="003614CB">
        <w:rPr>
          <w:rFonts w:ascii="Times New Roman" w:hAnsi="Times New Roman" w:cs="Times New Roman"/>
          <w:sz w:val="24"/>
          <w:szCs w:val="24"/>
        </w:rPr>
        <w:t>,</w:t>
      </w:r>
      <w:r w:rsidR="009EFAF4" w:rsidRPr="003614CB">
        <w:rPr>
          <w:rFonts w:ascii="Times New Roman" w:hAnsi="Times New Roman" w:cs="Times New Roman"/>
          <w:sz w:val="24"/>
          <w:szCs w:val="24"/>
        </w:rPr>
        <w:t xml:space="preserve"> B proovid</w:t>
      </w:r>
      <w:r w:rsidR="00173726" w:rsidRPr="003614CB">
        <w:rPr>
          <w:rFonts w:ascii="Times New Roman" w:hAnsi="Times New Roman" w:cs="Times New Roman"/>
          <w:sz w:val="24"/>
          <w:szCs w:val="24"/>
        </w:rPr>
        <w:t xml:space="preserve"> jms</w:t>
      </w:r>
      <w:r w:rsidRPr="003614CB">
        <w:rPr>
          <w:rFonts w:ascii="Times New Roman" w:hAnsi="Times New Roman" w:cs="Times New Roman"/>
          <w:sz w:val="24"/>
          <w:szCs w:val="24"/>
        </w:rPr>
        <w:t>)</w:t>
      </w:r>
      <w:r w:rsidR="008A2117" w:rsidRPr="003614CB">
        <w:rPr>
          <w:rFonts w:ascii="Times New Roman" w:hAnsi="Times New Roman" w:cs="Times New Roman"/>
          <w:sz w:val="24"/>
          <w:szCs w:val="24"/>
        </w:rPr>
        <w:t>. Sellisel juhul lepitakse Tellijaga kokku</w:t>
      </w:r>
      <w:r w:rsidR="003C12C1" w:rsidRPr="003614CB">
        <w:rPr>
          <w:rFonts w:ascii="Times New Roman" w:hAnsi="Times New Roman" w:cs="Times New Roman"/>
          <w:sz w:val="24"/>
          <w:szCs w:val="24"/>
        </w:rPr>
        <w:t xml:space="preserve"> </w:t>
      </w:r>
      <w:r w:rsidR="00670358" w:rsidRPr="003614CB">
        <w:rPr>
          <w:rFonts w:ascii="Times New Roman" w:hAnsi="Times New Roman" w:cs="Times New Roman"/>
          <w:sz w:val="24"/>
          <w:szCs w:val="24"/>
        </w:rPr>
        <w:t>eraldi</w:t>
      </w:r>
      <w:r w:rsidR="008A2117" w:rsidRPr="003614CB">
        <w:rPr>
          <w:rFonts w:ascii="Times New Roman" w:hAnsi="Times New Roman" w:cs="Times New Roman"/>
          <w:sz w:val="24"/>
          <w:szCs w:val="24"/>
        </w:rPr>
        <w:t xml:space="preserve"> ajaarvestus</w:t>
      </w:r>
      <w:r w:rsidR="00D178A8">
        <w:rPr>
          <w:rFonts w:ascii="Times New Roman" w:hAnsi="Times New Roman" w:cs="Times New Roman"/>
          <w:sz w:val="24"/>
          <w:szCs w:val="24"/>
        </w:rPr>
        <w:t>;</w:t>
      </w:r>
      <w:bookmarkEnd w:id="6"/>
    </w:p>
    <w:p w14:paraId="43A4FBC4" w14:textId="117FD032" w:rsidR="00A52DA4" w:rsidRPr="00267520" w:rsidRDefault="00A52DA4"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 xml:space="preserve">komposiidina töötavate – </w:t>
      </w:r>
      <w:proofErr w:type="spellStart"/>
      <w:r w:rsidRPr="00267520">
        <w:rPr>
          <w:rFonts w:ascii="Times New Roman" w:hAnsi="Times New Roman" w:cs="Times New Roman"/>
          <w:sz w:val="24"/>
          <w:szCs w:val="24"/>
        </w:rPr>
        <w:t>tekstiil+võrk</w:t>
      </w:r>
      <w:proofErr w:type="spellEnd"/>
      <w:r w:rsidRPr="00267520">
        <w:rPr>
          <w:rFonts w:ascii="Times New Roman" w:hAnsi="Times New Roman" w:cs="Times New Roman"/>
          <w:sz w:val="24"/>
          <w:szCs w:val="24"/>
        </w:rPr>
        <w:t xml:space="preserve"> – </w:t>
      </w:r>
      <w:proofErr w:type="spellStart"/>
      <w:r w:rsidRPr="00267520">
        <w:rPr>
          <w:rFonts w:ascii="Times New Roman" w:hAnsi="Times New Roman" w:cs="Times New Roman"/>
          <w:sz w:val="24"/>
          <w:szCs w:val="24"/>
        </w:rPr>
        <w:t>geosünteetide</w:t>
      </w:r>
      <w:proofErr w:type="spellEnd"/>
      <w:r w:rsidRPr="00267520">
        <w:rPr>
          <w:rFonts w:ascii="Times New Roman" w:hAnsi="Times New Roman" w:cs="Times New Roman"/>
          <w:sz w:val="24"/>
          <w:szCs w:val="24"/>
        </w:rPr>
        <w:t xml:space="preserve"> paigaldust käsitletakse ühe tööprotsessina</w:t>
      </w:r>
      <w:r w:rsidR="00D178A8">
        <w:rPr>
          <w:rFonts w:ascii="Times New Roman" w:hAnsi="Times New Roman" w:cs="Times New Roman"/>
          <w:sz w:val="24"/>
          <w:szCs w:val="24"/>
        </w:rPr>
        <w:t>;</w:t>
      </w:r>
    </w:p>
    <w:p w14:paraId="30BA9ACC" w14:textId="7453C503" w:rsidR="00BA0907" w:rsidRPr="002D406E"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t</w:t>
      </w:r>
      <w:r w:rsidR="00BA0907" w:rsidRPr="00267520">
        <w:rPr>
          <w:rFonts w:ascii="Times New Roman" w:hAnsi="Times New Roman" w:cs="Times New Roman"/>
          <w:sz w:val="24"/>
          <w:szCs w:val="24"/>
        </w:rPr>
        <w:t>eavitama pidevalt Tellijat</w:t>
      </w:r>
      <w:r w:rsidR="00BA0907" w:rsidRPr="002D406E">
        <w:rPr>
          <w:rFonts w:ascii="Times New Roman" w:hAnsi="Times New Roman" w:cs="Times New Roman"/>
          <w:sz w:val="24"/>
          <w:szCs w:val="24"/>
        </w:rPr>
        <w:t xml:space="preserve"> </w:t>
      </w:r>
      <w:r w:rsidR="00CC58F7" w:rsidRPr="002D406E">
        <w:rPr>
          <w:rFonts w:ascii="Times New Roman" w:hAnsi="Times New Roman" w:cs="Times New Roman"/>
          <w:sz w:val="24"/>
          <w:szCs w:val="24"/>
        </w:rPr>
        <w:t>Töö kvaliteedist ja progressist</w:t>
      </w:r>
      <w:r w:rsidR="00A05EDB" w:rsidRPr="002D406E">
        <w:rPr>
          <w:rFonts w:ascii="Times New Roman" w:hAnsi="Times New Roman" w:cs="Times New Roman"/>
          <w:sz w:val="24"/>
          <w:szCs w:val="24"/>
        </w:rPr>
        <w:t>;</w:t>
      </w:r>
    </w:p>
    <w:p w14:paraId="0F27CDEB" w14:textId="59E9D783" w:rsidR="00A50E33" w:rsidRPr="00267520" w:rsidRDefault="004E0BC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7" w:name="_Hlk58403192"/>
      <w:bookmarkStart w:id="8" w:name="_Hlk496626327"/>
      <w:r w:rsidRPr="002D406E">
        <w:rPr>
          <w:rFonts w:ascii="Times New Roman" w:hAnsi="Times New Roman" w:cs="Times New Roman"/>
          <w:sz w:val="24"/>
          <w:szCs w:val="24"/>
        </w:rPr>
        <w:t>laadima</w:t>
      </w:r>
      <w:r w:rsidR="00F75491" w:rsidRPr="002D406E">
        <w:rPr>
          <w:rFonts w:ascii="Times New Roman" w:hAnsi="Times New Roman" w:cs="Times New Roman"/>
          <w:sz w:val="24"/>
          <w:szCs w:val="24"/>
        </w:rPr>
        <w:t xml:space="preserve"> </w:t>
      </w:r>
      <w:r w:rsidR="00565865" w:rsidRPr="002D406E">
        <w:rPr>
          <w:rFonts w:ascii="Times New Roman" w:hAnsi="Times New Roman" w:cs="Times New Roman"/>
          <w:sz w:val="24"/>
          <w:szCs w:val="24"/>
        </w:rPr>
        <w:t xml:space="preserve">igapäevaselt </w:t>
      </w:r>
      <w:r w:rsidR="00F75491" w:rsidRPr="002D406E">
        <w:rPr>
          <w:rFonts w:ascii="Times New Roman" w:hAnsi="Times New Roman" w:cs="Times New Roman"/>
          <w:sz w:val="24"/>
          <w:szCs w:val="24"/>
        </w:rPr>
        <w:t>Inseneri päeviku</w:t>
      </w:r>
      <w:r w:rsidR="009B7223" w:rsidRPr="002D406E">
        <w:rPr>
          <w:rFonts w:ascii="Times New Roman" w:hAnsi="Times New Roman" w:cs="Times New Roman"/>
          <w:sz w:val="24"/>
          <w:szCs w:val="24"/>
        </w:rPr>
        <w:t xml:space="preserve"> koos lisadega</w:t>
      </w:r>
      <w:r w:rsidR="003A531E" w:rsidRPr="002D406E">
        <w:rPr>
          <w:rFonts w:ascii="Times New Roman" w:hAnsi="Times New Roman" w:cs="Times New Roman"/>
          <w:sz w:val="24"/>
          <w:szCs w:val="24"/>
        </w:rPr>
        <w:t xml:space="preserve"> </w:t>
      </w:r>
      <w:r w:rsidR="003E5E67">
        <w:rPr>
          <w:rFonts w:ascii="Times New Roman" w:hAnsi="Times New Roman" w:cs="Times New Roman"/>
          <w:sz w:val="24"/>
          <w:szCs w:val="24"/>
        </w:rPr>
        <w:t xml:space="preserve">üles </w:t>
      </w:r>
      <w:r w:rsidR="0053235B" w:rsidRPr="002D406E">
        <w:rPr>
          <w:rFonts w:ascii="Times New Roman" w:hAnsi="Times New Roman" w:cs="Times New Roman"/>
          <w:sz w:val="24"/>
          <w:szCs w:val="24"/>
        </w:rPr>
        <w:t>elektroonilisse ajatempliga keskkonda</w:t>
      </w:r>
      <w:r w:rsidR="00F75491" w:rsidRPr="002D406E">
        <w:rPr>
          <w:rFonts w:ascii="Times New Roman" w:hAnsi="Times New Roman" w:cs="Times New Roman"/>
          <w:sz w:val="24"/>
          <w:szCs w:val="24"/>
        </w:rPr>
        <w:t>,</w:t>
      </w:r>
      <w:r w:rsidR="0053235B" w:rsidRPr="002D406E">
        <w:rPr>
          <w:rFonts w:ascii="Times New Roman" w:hAnsi="Times New Roman" w:cs="Times New Roman"/>
          <w:sz w:val="24"/>
          <w:szCs w:val="24"/>
        </w:rPr>
        <w:t xml:space="preserve"> mille</w:t>
      </w:r>
      <w:r w:rsidR="00F75491" w:rsidRPr="002D406E">
        <w:rPr>
          <w:rFonts w:ascii="Times New Roman" w:hAnsi="Times New Roman" w:cs="Times New Roman"/>
          <w:sz w:val="24"/>
          <w:szCs w:val="24"/>
        </w:rPr>
        <w:t>l</w:t>
      </w:r>
      <w:r w:rsidR="0053235B" w:rsidRPr="002D406E">
        <w:rPr>
          <w:rFonts w:ascii="Times New Roman" w:hAnsi="Times New Roman" w:cs="Times New Roman"/>
          <w:sz w:val="24"/>
          <w:szCs w:val="24"/>
        </w:rPr>
        <w:t xml:space="preserve"> </w:t>
      </w:r>
      <w:r w:rsidR="00A95C91" w:rsidRPr="002D406E">
        <w:rPr>
          <w:rFonts w:ascii="Times New Roman" w:hAnsi="Times New Roman" w:cs="Times New Roman"/>
          <w:sz w:val="24"/>
          <w:szCs w:val="24"/>
        </w:rPr>
        <w:t>on</w:t>
      </w:r>
      <w:r w:rsidR="0053235B" w:rsidRPr="002D406E">
        <w:rPr>
          <w:rFonts w:ascii="Times New Roman" w:hAnsi="Times New Roman" w:cs="Times New Roman"/>
          <w:sz w:val="24"/>
          <w:szCs w:val="24"/>
        </w:rPr>
        <w:t xml:space="preserve"> </w:t>
      </w:r>
      <w:r w:rsidR="0053235B" w:rsidRPr="00267520">
        <w:rPr>
          <w:rFonts w:ascii="Times New Roman" w:hAnsi="Times New Roman" w:cs="Times New Roman"/>
          <w:sz w:val="24"/>
          <w:szCs w:val="24"/>
        </w:rPr>
        <w:t>Tellija</w:t>
      </w:r>
      <w:r w:rsidR="00F75491" w:rsidRPr="00267520">
        <w:rPr>
          <w:rFonts w:ascii="Times New Roman" w:hAnsi="Times New Roman" w:cs="Times New Roman"/>
          <w:sz w:val="24"/>
          <w:szCs w:val="24"/>
        </w:rPr>
        <w:t>le tagatud</w:t>
      </w:r>
      <w:r w:rsidR="0053235B" w:rsidRPr="00267520">
        <w:rPr>
          <w:rFonts w:ascii="Times New Roman" w:hAnsi="Times New Roman" w:cs="Times New Roman"/>
          <w:sz w:val="24"/>
          <w:szCs w:val="24"/>
        </w:rPr>
        <w:t xml:space="preserve"> juurdepääs. </w:t>
      </w:r>
      <w:r w:rsidR="009B7223" w:rsidRPr="00267520">
        <w:rPr>
          <w:rFonts w:ascii="Times New Roman" w:hAnsi="Times New Roman" w:cs="Times New Roman"/>
          <w:sz w:val="24"/>
          <w:szCs w:val="24"/>
        </w:rPr>
        <w:t xml:space="preserve">Inseneri </w:t>
      </w:r>
      <w:r w:rsidR="0053235B" w:rsidRPr="00267520">
        <w:rPr>
          <w:rFonts w:ascii="Times New Roman" w:hAnsi="Times New Roman" w:cs="Times New Roman"/>
          <w:sz w:val="24"/>
          <w:szCs w:val="24"/>
        </w:rPr>
        <w:t xml:space="preserve">päevik </w:t>
      </w:r>
      <w:r w:rsidR="009B7223" w:rsidRPr="00267520">
        <w:rPr>
          <w:rFonts w:ascii="Times New Roman" w:hAnsi="Times New Roman" w:cs="Times New Roman"/>
          <w:sz w:val="24"/>
          <w:szCs w:val="24"/>
        </w:rPr>
        <w:t xml:space="preserve">koos lisadega </w:t>
      </w:r>
      <w:r w:rsidR="00A95C91" w:rsidRPr="00267520">
        <w:rPr>
          <w:rFonts w:ascii="Times New Roman" w:hAnsi="Times New Roman" w:cs="Times New Roman"/>
          <w:sz w:val="24"/>
          <w:szCs w:val="24"/>
        </w:rPr>
        <w:t>allkirjastada</w:t>
      </w:r>
      <w:r w:rsidR="0053235B" w:rsidRPr="00267520">
        <w:rPr>
          <w:rFonts w:ascii="Times New Roman" w:hAnsi="Times New Roman" w:cs="Times New Roman"/>
          <w:sz w:val="24"/>
          <w:szCs w:val="24"/>
        </w:rPr>
        <w:t xml:space="preserve"> koondpäevikuna</w:t>
      </w:r>
      <w:r w:rsidR="00A95C91" w:rsidRPr="00267520">
        <w:rPr>
          <w:rFonts w:ascii="Times New Roman" w:hAnsi="Times New Roman" w:cs="Times New Roman"/>
          <w:sz w:val="24"/>
          <w:szCs w:val="24"/>
        </w:rPr>
        <w:t xml:space="preserve"> iga nädala lõpus</w:t>
      </w:r>
      <w:r w:rsidR="00173726" w:rsidRPr="00267520">
        <w:rPr>
          <w:rFonts w:ascii="Times New Roman" w:hAnsi="Times New Roman" w:cs="Times New Roman"/>
          <w:sz w:val="24"/>
          <w:szCs w:val="24"/>
        </w:rPr>
        <w:t>.</w:t>
      </w:r>
      <w:r w:rsidR="00271212" w:rsidRPr="00267520">
        <w:rPr>
          <w:rFonts w:ascii="Times New Roman" w:hAnsi="Times New Roman" w:cs="Times New Roman"/>
          <w:sz w:val="24"/>
          <w:szCs w:val="24"/>
        </w:rPr>
        <w:t xml:space="preserve"> </w:t>
      </w:r>
      <w:r w:rsidR="00A70872" w:rsidRPr="00267520">
        <w:rPr>
          <w:rFonts w:ascii="Times New Roman" w:hAnsi="Times New Roman" w:cs="Times New Roman"/>
          <w:sz w:val="24"/>
          <w:szCs w:val="24"/>
        </w:rPr>
        <w:t xml:space="preserve">Tellijaga eelnevalt kooskõlastatult võib </w:t>
      </w:r>
      <w:r w:rsidR="002D38C0" w:rsidRPr="00267520">
        <w:rPr>
          <w:rFonts w:ascii="Times New Roman" w:hAnsi="Times New Roman" w:cs="Times New Roman"/>
          <w:sz w:val="24"/>
          <w:szCs w:val="24"/>
        </w:rPr>
        <w:t xml:space="preserve">Inseneri </w:t>
      </w:r>
      <w:r w:rsidR="00A70872" w:rsidRPr="00267520">
        <w:rPr>
          <w:rFonts w:ascii="Times New Roman" w:hAnsi="Times New Roman" w:cs="Times New Roman"/>
          <w:sz w:val="24"/>
          <w:szCs w:val="24"/>
        </w:rPr>
        <w:t>päevikuna kasutada ka ehitustööde päevikut.</w:t>
      </w:r>
      <w:r w:rsidR="00DA5111">
        <w:rPr>
          <w:rFonts w:ascii="Times New Roman" w:hAnsi="Times New Roman" w:cs="Times New Roman"/>
          <w:sz w:val="24"/>
          <w:szCs w:val="24"/>
        </w:rPr>
        <w:t xml:space="preserve"> Ehitustööde päevik peab võimaldama teha väljavõtteid Inseneri tööst päevade kaupa.</w:t>
      </w:r>
      <w:r w:rsidR="003614CB">
        <w:rPr>
          <w:rFonts w:ascii="Times New Roman" w:hAnsi="Times New Roman" w:cs="Times New Roman"/>
          <w:sz w:val="24"/>
          <w:szCs w:val="24"/>
        </w:rPr>
        <w:t xml:space="preserve"> </w:t>
      </w:r>
      <w:r w:rsidR="00F75491" w:rsidRPr="00267520">
        <w:rPr>
          <w:rFonts w:ascii="Times New Roman" w:hAnsi="Times New Roman" w:cs="Times New Roman"/>
          <w:sz w:val="24"/>
          <w:szCs w:val="24"/>
        </w:rPr>
        <w:t xml:space="preserve">Päevikus </w:t>
      </w:r>
      <w:r w:rsidR="008D1827" w:rsidRPr="00267520">
        <w:rPr>
          <w:rFonts w:ascii="Times New Roman" w:hAnsi="Times New Roman" w:cs="Times New Roman"/>
          <w:sz w:val="24"/>
          <w:szCs w:val="24"/>
        </w:rPr>
        <w:t>kirjeldada</w:t>
      </w:r>
      <w:r w:rsidR="009B7223" w:rsidRPr="00267520">
        <w:rPr>
          <w:rFonts w:ascii="Times New Roman" w:hAnsi="Times New Roman" w:cs="Times New Roman"/>
          <w:sz w:val="24"/>
          <w:szCs w:val="24"/>
        </w:rPr>
        <w:t>:</w:t>
      </w:r>
      <w:r w:rsidR="008D1827" w:rsidRPr="00267520">
        <w:rPr>
          <w:rFonts w:ascii="Times New Roman" w:hAnsi="Times New Roman" w:cs="Times New Roman"/>
          <w:sz w:val="24"/>
          <w:szCs w:val="24"/>
        </w:rPr>
        <w:t xml:space="preserve"> </w:t>
      </w:r>
    </w:p>
    <w:bookmarkEnd w:id="7"/>
    <w:p w14:paraId="1EA42FF4" w14:textId="730E5C10" w:rsidR="00C1398A" w:rsidRPr="002D406E" w:rsidRDefault="00BA0907"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päeva tegevuse kirjelduse</w:t>
      </w:r>
      <w:r w:rsidR="00571037" w:rsidRPr="00267520">
        <w:rPr>
          <w:rFonts w:ascii="Times New Roman" w:hAnsi="Times New Roman" w:cs="Times New Roman"/>
          <w:sz w:val="24"/>
          <w:szCs w:val="24"/>
        </w:rPr>
        <w:t>d</w:t>
      </w:r>
      <w:r w:rsidRPr="00267520">
        <w:rPr>
          <w:rFonts w:ascii="Times New Roman" w:hAnsi="Times New Roman" w:cs="Times New Roman"/>
          <w:sz w:val="24"/>
          <w:szCs w:val="24"/>
        </w:rPr>
        <w:t>,</w:t>
      </w:r>
      <w:r w:rsidR="00191912" w:rsidRPr="00267520">
        <w:rPr>
          <w:rFonts w:ascii="Times New Roman" w:hAnsi="Times New Roman" w:cs="Times New Roman"/>
          <w:sz w:val="24"/>
          <w:szCs w:val="24"/>
        </w:rPr>
        <w:t xml:space="preserve"> teostatud vastuvõtu toimingud</w:t>
      </w:r>
      <w:r w:rsidR="00191912" w:rsidRPr="002D406E">
        <w:rPr>
          <w:rFonts w:ascii="Times New Roman" w:hAnsi="Times New Roman" w:cs="Times New Roman"/>
          <w:sz w:val="24"/>
          <w:szCs w:val="24"/>
        </w:rPr>
        <w:t xml:space="preserve"> ja võetud proovid</w:t>
      </w:r>
      <w:r w:rsidR="008D1827" w:rsidRPr="002D406E">
        <w:rPr>
          <w:rFonts w:ascii="Times New Roman" w:hAnsi="Times New Roman" w:cs="Times New Roman"/>
          <w:sz w:val="24"/>
          <w:szCs w:val="24"/>
        </w:rPr>
        <w:t>,</w:t>
      </w:r>
      <w:r w:rsidR="00173726" w:rsidRPr="002D406E">
        <w:rPr>
          <w:rFonts w:ascii="Times New Roman" w:hAnsi="Times New Roman" w:cs="Times New Roman"/>
          <w:sz w:val="24"/>
          <w:szCs w:val="24"/>
        </w:rPr>
        <w:t xml:space="preserve"> </w:t>
      </w:r>
      <w:r w:rsidRPr="002D406E">
        <w:rPr>
          <w:rFonts w:ascii="Times New Roman" w:hAnsi="Times New Roman" w:cs="Times New Roman"/>
          <w:sz w:val="24"/>
          <w:szCs w:val="24"/>
        </w:rPr>
        <w:t>töös avastatud projekti v</w:t>
      </w:r>
      <w:r w:rsidR="00571037" w:rsidRPr="002D406E">
        <w:rPr>
          <w:rFonts w:ascii="Times New Roman" w:hAnsi="Times New Roman" w:cs="Times New Roman"/>
          <w:sz w:val="24"/>
          <w:szCs w:val="24"/>
        </w:rPr>
        <w:t>ead</w:t>
      </w:r>
      <w:r w:rsidR="00595BFD" w:rsidRPr="002D406E">
        <w:rPr>
          <w:rFonts w:ascii="Times New Roman" w:hAnsi="Times New Roman" w:cs="Times New Roman"/>
          <w:sz w:val="24"/>
          <w:szCs w:val="24"/>
        </w:rPr>
        <w:t xml:space="preserve"> ja kvaliteedi probleemid</w:t>
      </w:r>
      <w:r w:rsidR="00571037" w:rsidRPr="002D406E">
        <w:rPr>
          <w:rFonts w:ascii="Times New Roman" w:hAnsi="Times New Roman" w:cs="Times New Roman"/>
          <w:sz w:val="24"/>
          <w:szCs w:val="24"/>
        </w:rPr>
        <w:t xml:space="preserve"> ning</w:t>
      </w:r>
      <w:r w:rsidRPr="002D406E">
        <w:rPr>
          <w:rFonts w:ascii="Times New Roman" w:hAnsi="Times New Roman" w:cs="Times New Roman"/>
          <w:sz w:val="24"/>
          <w:szCs w:val="24"/>
        </w:rPr>
        <w:t xml:space="preserve"> muud võimalik</w:t>
      </w:r>
      <w:r w:rsidR="00571037" w:rsidRPr="002D406E">
        <w:rPr>
          <w:rFonts w:ascii="Times New Roman" w:hAnsi="Times New Roman" w:cs="Times New Roman"/>
          <w:sz w:val="24"/>
          <w:szCs w:val="24"/>
        </w:rPr>
        <w:t>ud</w:t>
      </w:r>
      <w:r w:rsidRPr="002D406E">
        <w:rPr>
          <w:rFonts w:ascii="Times New Roman" w:hAnsi="Times New Roman" w:cs="Times New Roman"/>
          <w:sz w:val="24"/>
          <w:szCs w:val="24"/>
        </w:rPr>
        <w:t xml:space="preserve"> puudus</w:t>
      </w:r>
      <w:r w:rsidR="00571037" w:rsidRPr="002D406E">
        <w:rPr>
          <w:rFonts w:ascii="Times New Roman" w:hAnsi="Times New Roman" w:cs="Times New Roman"/>
          <w:sz w:val="24"/>
          <w:szCs w:val="24"/>
        </w:rPr>
        <w:t>ed</w:t>
      </w:r>
      <w:r w:rsidR="00191912" w:rsidRPr="002D406E">
        <w:rPr>
          <w:rFonts w:ascii="Times New Roman" w:hAnsi="Times New Roman" w:cs="Times New Roman"/>
          <w:sz w:val="24"/>
          <w:szCs w:val="24"/>
        </w:rPr>
        <w:t xml:space="preserve"> (k.a liikluskorraldus puudused)</w:t>
      </w:r>
      <w:r w:rsidRPr="002D406E">
        <w:rPr>
          <w:rFonts w:ascii="Times New Roman" w:hAnsi="Times New Roman" w:cs="Times New Roman"/>
          <w:sz w:val="24"/>
          <w:szCs w:val="24"/>
        </w:rPr>
        <w:t>;</w:t>
      </w:r>
    </w:p>
    <w:p w14:paraId="53EDBAE9" w14:textId="07DDD7A2" w:rsidR="00A50E33" w:rsidRPr="002D406E" w:rsidRDefault="00173726" w:rsidP="000A4A6B">
      <w:pPr>
        <w:pStyle w:val="Loendilik"/>
        <w:numPr>
          <w:ilvl w:val="2"/>
          <w:numId w:val="1"/>
        </w:numPr>
        <w:spacing w:after="0" w:line="240" w:lineRule="auto"/>
        <w:ind w:left="709" w:hanging="709"/>
        <w:contextualSpacing w:val="0"/>
        <w:jc w:val="both"/>
        <w:rPr>
          <w:rFonts w:ascii="Times New Roman" w:hAnsi="Times New Roman" w:cs="Times New Roman"/>
          <w:sz w:val="24"/>
          <w:szCs w:val="24"/>
        </w:rPr>
      </w:pPr>
      <w:r w:rsidRPr="002D406E">
        <w:rPr>
          <w:rFonts w:ascii="Times New Roman" w:hAnsi="Times New Roman" w:cs="Times New Roman"/>
          <w:sz w:val="24"/>
          <w:szCs w:val="24"/>
        </w:rPr>
        <w:t>objektivedude ü</w:t>
      </w:r>
      <w:r w:rsidR="00C1398A" w:rsidRPr="002D406E">
        <w:rPr>
          <w:rFonts w:ascii="Times New Roman" w:hAnsi="Times New Roman" w:cs="Times New Roman"/>
          <w:sz w:val="24"/>
          <w:szCs w:val="24"/>
        </w:rPr>
        <w:t>lekaalu</w:t>
      </w:r>
      <w:r w:rsidRPr="002D406E">
        <w:rPr>
          <w:rFonts w:ascii="Times New Roman" w:hAnsi="Times New Roman" w:cs="Times New Roman"/>
          <w:sz w:val="24"/>
          <w:szCs w:val="24"/>
        </w:rPr>
        <w:t>de</w:t>
      </w:r>
      <w:r w:rsidR="00C1398A" w:rsidRPr="002D406E">
        <w:rPr>
          <w:rFonts w:ascii="Times New Roman" w:hAnsi="Times New Roman" w:cs="Times New Roman"/>
          <w:sz w:val="24"/>
          <w:szCs w:val="24"/>
        </w:rPr>
        <w:t xml:space="preserve"> korral tuleb</w:t>
      </w:r>
      <w:r w:rsidRPr="002D406E">
        <w:rPr>
          <w:rFonts w:ascii="Times New Roman" w:hAnsi="Times New Roman" w:cs="Times New Roman"/>
          <w:sz w:val="24"/>
          <w:szCs w:val="24"/>
        </w:rPr>
        <w:t xml:space="preserve"> igakordselt</w:t>
      </w:r>
      <w:r w:rsidR="00C1398A" w:rsidRPr="002D406E">
        <w:rPr>
          <w:rFonts w:ascii="Times New Roman" w:hAnsi="Times New Roman" w:cs="Times New Roman"/>
          <w:sz w:val="24"/>
          <w:szCs w:val="24"/>
        </w:rPr>
        <w:t xml:space="preserve"> lisada märkus Inseneri päevikusse ja saatelehtede koondtabelile. </w:t>
      </w:r>
    </w:p>
    <w:bookmarkEnd w:id="8"/>
    <w:p w14:paraId="55A400C1" w14:textId="7E120DAA"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t</w:t>
      </w:r>
      <w:r w:rsidR="00BA0907" w:rsidRPr="2347DC80">
        <w:rPr>
          <w:rFonts w:ascii="Times New Roman" w:hAnsi="Times New Roman" w:cs="Times New Roman"/>
          <w:sz w:val="24"/>
          <w:szCs w:val="24"/>
        </w:rPr>
        <w:t>egema Tellijale majanduslikult ja tehniliselt põhjendatud ettepanekuid</w:t>
      </w:r>
      <w:r w:rsidR="00271212" w:rsidRPr="2347DC80">
        <w:rPr>
          <w:rFonts w:ascii="Times New Roman" w:hAnsi="Times New Roman" w:cs="Times New Roman"/>
          <w:sz w:val="24"/>
          <w:szCs w:val="24"/>
        </w:rPr>
        <w:t xml:space="preserve"> teetööde kirjelduse</w:t>
      </w:r>
      <w:r w:rsidR="00BA0907" w:rsidRPr="2347DC80">
        <w:rPr>
          <w:rFonts w:ascii="Times New Roman" w:hAnsi="Times New Roman" w:cs="Times New Roman"/>
          <w:sz w:val="24"/>
          <w:szCs w:val="24"/>
        </w:rPr>
        <w:t xml:space="preserve"> ja tehniliste kirjelduste, täiendavate Tööde, töömahuloendis puuduvate ühikhindade täiendamiseks või muutmiseks Töövõtulepingu raames. Täiendused ja muudatuse</w:t>
      </w:r>
      <w:r w:rsidR="000F2BD5" w:rsidRPr="2347DC80">
        <w:rPr>
          <w:rFonts w:ascii="Times New Roman" w:hAnsi="Times New Roman" w:cs="Times New Roman"/>
          <w:sz w:val="24"/>
          <w:szCs w:val="24"/>
        </w:rPr>
        <w:t xml:space="preserve">d </w:t>
      </w:r>
      <w:r w:rsidR="000F306B" w:rsidRPr="2347DC80">
        <w:rPr>
          <w:rFonts w:ascii="Times New Roman" w:hAnsi="Times New Roman" w:cs="Times New Roman"/>
          <w:sz w:val="24"/>
          <w:szCs w:val="24"/>
        </w:rPr>
        <w:t>k</w:t>
      </w:r>
      <w:r w:rsidR="00BA0907" w:rsidRPr="2347DC80">
        <w:rPr>
          <w:rFonts w:ascii="Times New Roman" w:hAnsi="Times New Roman" w:cs="Times New Roman"/>
          <w:sz w:val="24"/>
          <w:szCs w:val="24"/>
        </w:rPr>
        <w:t>innitab Tellija</w:t>
      </w:r>
      <w:r w:rsidR="00DC1C34" w:rsidRPr="2347DC80">
        <w:rPr>
          <w:rFonts w:ascii="Times New Roman" w:hAnsi="Times New Roman" w:cs="Times New Roman"/>
          <w:sz w:val="24"/>
          <w:szCs w:val="24"/>
        </w:rPr>
        <w:t>, Inseneril ei ole õigust Töövõtulepingut muuta</w:t>
      </w:r>
      <w:r w:rsidR="00BA0907" w:rsidRPr="2347DC80">
        <w:rPr>
          <w:rFonts w:ascii="Times New Roman" w:hAnsi="Times New Roman" w:cs="Times New Roman"/>
          <w:sz w:val="24"/>
          <w:szCs w:val="24"/>
        </w:rPr>
        <w:t>;</w:t>
      </w:r>
    </w:p>
    <w:p w14:paraId="1D8609DA" w14:textId="3CFEC919" w:rsidR="00A70872" w:rsidRPr="00267520" w:rsidRDefault="00A70872" w:rsidP="000A4A6B">
      <w:pPr>
        <w:pStyle w:val="Loendilik"/>
        <w:numPr>
          <w:ilvl w:val="1"/>
          <w:numId w:val="1"/>
        </w:numPr>
        <w:spacing w:after="0" w:line="240" w:lineRule="auto"/>
        <w:ind w:left="709" w:hanging="709"/>
        <w:jc w:val="both"/>
        <w:rPr>
          <w:rFonts w:ascii="Times New Roman" w:hAnsi="Times New Roman" w:cs="Times New Roman"/>
          <w:sz w:val="24"/>
          <w:szCs w:val="24"/>
        </w:rPr>
      </w:pPr>
      <w:r w:rsidRPr="1B25C715">
        <w:rPr>
          <w:rFonts w:ascii="Times New Roman" w:hAnsi="Times New Roman" w:cs="Times New Roman"/>
          <w:sz w:val="24"/>
          <w:szCs w:val="24"/>
        </w:rPr>
        <w:t>vajadusel koostama ja väljastama Töövõtjale juhiseid täiendavate Tööde tegemiseks või Töö ja/või mahtude muutmiseks vastavalt töövõtulepingu lisa 12 Inseneri juhise vormile. Juhised Töö ja/või mahtude muutmise kohta peavad olema enne väljastamist kooskõlastatud Tellijaga</w:t>
      </w:r>
      <w:r w:rsidR="003614CB" w:rsidRPr="00E9432A">
        <w:rPr>
          <w:rFonts w:ascii="Times New Roman" w:hAnsi="Times New Roman" w:cs="Times New Roman"/>
          <w:sz w:val="24"/>
          <w:szCs w:val="24"/>
        </w:rPr>
        <w:t>.</w:t>
      </w:r>
      <w:r w:rsidR="00E9432A" w:rsidRPr="00E9432A">
        <w:rPr>
          <w:rFonts w:ascii="Times New Roman" w:hAnsi="Times New Roman" w:cs="Times New Roman"/>
          <w:color w:val="FF0000"/>
          <w:sz w:val="24"/>
          <w:szCs w:val="24"/>
        </w:rPr>
        <w:t xml:space="preserve"> </w:t>
      </w:r>
      <w:r w:rsidR="00E9432A" w:rsidRPr="00E9432A">
        <w:rPr>
          <w:rFonts w:ascii="Times New Roman" w:hAnsi="Times New Roman" w:cs="Times New Roman"/>
          <w:color w:val="000000" w:themeColor="text1"/>
          <w:sz w:val="24"/>
          <w:szCs w:val="24"/>
        </w:rPr>
        <w:t>Hiljemalt 15 päeva peale juhise alusel tööde teostamist tuleb vormistada tööde muudatus töövõtulepingu lisa 13 Tööde muudatuse vorm;</w:t>
      </w:r>
    </w:p>
    <w:p w14:paraId="0FBDC92E" w14:textId="34191FDF"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 xml:space="preserve">ontrollima Töö mahtude vastavust Töövõtulepingule ja </w:t>
      </w:r>
      <w:r w:rsidR="00271212">
        <w:rPr>
          <w:rFonts w:ascii="Times New Roman" w:hAnsi="Times New Roman" w:cs="Times New Roman"/>
          <w:sz w:val="24"/>
          <w:szCs w:val="24"/>
        </w:rPr>
        <w:t xml:space="preserve">teetööde </w:t>
      </w:r>
      <w:r w:rsidR="00AC2DA1">
        <w:rPr>
          <w:rFonts w:ascii="Times New Roman" w:hAnsi="Times New Roman" w:cs="Times New Roman"/>
          <w:sz w:val="24"/>
          <w:szCs w:val="24"/>
        </w:rPr>
        <w:t xml:space="preserve">tehnilisele </w:t>
      </w:r>
      <w:r w:rsidR="00BA0907" w:rsidRPr="005900CC">
        <w:rPr>
          <w:rFonts w:ascii="Times New Roman" w:hAnsi="Times New Roman" w:cs="Times New Roman"/>
          <w:sz w:val="24"/>
          <w:szCs w:val="24"/>
        </w:rPr>
        <w:t>kirjeldu</w:t>
      </w:r>
      <w:r w:rsidR="00AC2DA1">
        <w:rPr>
          <w:rFonts w:ascii="Times New Roman" w:hAnsi="Times New Roman" w:cs="Times New Roman"/>
          <w:sz w:val="24"/>
          <w:szCs w:val="24"/>
        </w:rPr>
        <w:t>s</w:t>
      </w:r>
      <w:r w:rsidR="00BA0907" w:rsidRPr="005900CC">
        <w:rPr>
          <w:rFonts w:ascii="Times New Roman" w:hAnsi="Times New Roman" w:cs="Times New Roman"/>
          <w:sz w:val="24"/>
          <w:szCs w:val="24"/>
        </w:rPr>
        <w:t xml:space="preserve">ele (sealhulgas </w:t>
      </w:r>
      <w:r w:rsidR="00DF504D">
        <w:rPr>
          <w:rFonts w:ascii="Times New Roman" w:hAnsi="Times New Roman" w:cs="Times New Roman"/>
          <w:sz w:val="24"/>
          <w:szCs w:val="24"/>
        </w:rPr>
        <w:t xml:space="preserve">esitatud </w:t>
      </w:r>
      <w:r w:rsidR="00BA0907" w:rsidRPr="005900CC">
        <w:rPr>
          <w:rFonts w:ascii="Times New Roman" w:hAnsi="Times New Roman" w:cs="Times New Roman"/>
          <w:sz w:val="24"/>
          <w:szCs w:val="24"/>
        </w:rPr>
        <w:t xml:space="preserve">3D </w:t>
      </w:r>
      <w:r w:rsidR="00DF504D" w:rsidRPr="00267520">
        <w:rPr>
          <w:rFonts w:ascii="Times New Roman" w:hAnsi="Times New Roman" w:cs="Times New Roman"/>
          <w:sz w:val="24"/>
          <w:szCs w:val="24"/>
        </w:rPr>
        <w:t xml:space="preserve">mahtude vastavust </w:t>
      </w:r>
      <w:r w:rsidR="00BA0907" w:rsidRPr="00267520">
        <w:rPr>
          <w:rFonts w:ascii="Times New Roman" w:hAnsi="Times New Roman" w:cs="Times New Roman"/>
          <w:sz w:val="24"/>
          <w:szCs w:val="24"/>
        </w:rPr>
        <w:t>projektile). Pidama</w:t>
      </w:r>
      <w:r w:rsidR="00A70872" w:rsidRPr="00267520">
        <w:rPr>
          <w:rFonts w:ascii="Times New Roman" w:hAnsi="Times New Roman" w:cs="Times New Roman"/>
          <w:sz w:val="24"/>
          <w:szCs w:val="24"/>
        </w:rPr>
        <w:t xml:space="preserve"> elektroonilist (elektrooniliste veoselehtede põhjal vms)</w:t>
      </w:r>
      <w:r w:rsidR="00BA0907" w:rsidRPr="00267520">
        <w:rPr>
          <w:rFonts w:ascii="Times New Roman" w:hAnsi="Times New Roman" w:cs="Times New Roman"/>
          <w:sz w:val="24"/>
          <w:szCs w:val="24"/>
        </w:rPr>
        <w:t xml:space="preserve"> arvestust päeva jooksul paigaldatud materjalide koguste üle ning võrdlema neid päeva</w:t>
      </w:r>
      <w:r w:rsidR="00BA0907" w:rsidRPr="005900CC">
        <w:rPr>
          <w:rFonts w:ascii="Times New Roman" w:hAnsi="Times New Roman" w:cs="Times New Roman"/>
          <w:sz w:val="24"/>
          <w:szCs w:val="24"/>
        </w:rPr>
        <w:t xml:space="preserve"> lõpus Töövõtja poolt tehtava arvestusega. Eelnevalt Tellijaga kooskõlastades väljastama Töövõtja</w:t>
      </w:r>
      <w:r w:rsidR="00893C95">
        <w:rPr>
          <w:rFonts w:ascii="Times New Roman" w:hAnsi="Times New Roman" w:cs="Times New Roman"/>
          <w:sz w:val="24"/>
          <w:szCs w:val="24"/>
        </w:rPr>
        <w:t>le juhiseid</w:t>
      </w:r>
      <w:r w:rsidR="00DC1C34">
        <w:rPr>
          <w:rFonts w:ascii="Times New Roman" w:hAnsi="Times New Roman" w:cs="Times New Roman"/>
          <w:sz w:val="24"/>
          <w:szCs w:val="24"/>
        </w:rPr>
        <w:t xml:space="preserve"> muutuvate</w:t>
      </w:r>
      <w:r w:rsidR="00893C95">
        <w:rPr>
          <w:rFonts w:ascii="Times New Roman" w:hAnsi="Times New Roman" w:cs="Times New Roman"/>
          <w:sz w:val="24"/>
          <w:szCs w:val="24"/>
        </w:rPr>
        <w:t xml:space="preserve"> mahtude</w:t>
      </w:r>
      <w:r w:rsidR="00DC1C34">
        <w:rPr>
          <w:rFonts w:ascii="Times New Roman" w:hAnsi="Times New Roman" w:cs="Times New Roman"/>
          <w:sz w:val="24"/>
          <w:szCs w:val="24"/>
        </w:rPr>
        <w:t>ga</w:t>
      </w:r>
      <w:r w:rsidR="00893C95">
        <w:rPr>
          <w:rFonts w:ascii="Times New Roman" w:hAnsi="Times New Roman" w:cs="Times New Roman"/>
          <w:sz w:val="24"/>
          <w:szCs w:val="24"/>
        </w:rPr>
        <w:t xml:space="preserve"> </w:t>
      </w:r>
      <w:r w:rsidR="00DC1C34">
        <w:rPr>
          <w:rFonts w:ascii="Times New Roman" w:hAnsi="Times New Roman" w:cs="Times New Roman"/>
          <w:sz w:val="24"/>
          <w:szCs w:val="24"/>
        </w:rPr>
        <w:t>arvesta</w:t>
      </w:r>
      <w:r w:rsidR="00893C95">
        <w:rPr>
          <w:rFonts w:ascii="Times New Roman" w:hAnsi="Times New Roman" w:cs="Times New Roman"/>
          <w:sz w:val="24"/>
          <w:szCs w:val="24"/>
        </w:rPr>
        <w:t>miseks</w:t>
      </w:r>
      <w:r w:rsidR="00423206">
        <w:rPr>
          <w:rFonts w:ascii="Times New Roman" w:hAnsi="Times New Roman" w:cs="Times New Roman"/>
          <w:sz w:val="24"/>
          <w:szCs w:val="24"/>
        </w:rPr>
        <w:t>;</w:t>
      </w:r>
    </w:p>
    <w:p w14:paraId="4B4C5F0C" w14:textId="3E117027"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p</w:t>
      </w:r>
      <w:r w:rsidR="00BA0907" w:rsidRPr="005900CC">
        <w:rPr>
          <w:rFonts w:ascii="Times New Roman" w:hAnsi="Times New Roman" w:cs="Times New Roman"/>
          <w:sz w:val="24"/>
          <w:szCs w:val="24"/>
        </w:rPr>
        <w:t>üüdma ette näha võimalike Töö viivitusi</w:t>
      </w:r>
      <w:r w:rsidR="00825F12">
        <w:rPr>
          <w:rFonts w:ascii="Times New Roman" w:hAnsi="Times New Roman" w:cs="Times New Roman"/>
          <w:sz w:val="24"/>
          <w:szCs w:val="24"/>
        </w:rPr>
        <w:t>, sh. Töövõtja esitatud nädalakavadest mitte kinnipidamist</w:t>
      </w:r>
      <w:r w:rsidR="00E01491">
        <w:rPr>
          <w:rFonts w:ascii="Times New Roman" w:hAnsi="Times New Roman" w:cs="Times New Roman"/>
          <w:sz w:val="24"/>
          <w:szCs w:val="24"/>
        </w:rPr>
        <w:t xml:space="preserve">, </w:t>
      </w:r>
      <w:r w:rsidR="00DC1C34">
        <w:rPr>
          <w:rFonts w:ascii="Times New Roman" w:hAnsi="Times New Roman" w:cs="Times New Roman"/>
          <w:sz w:val="24"/>
          <w:szCs w:val="24"/>
        </w:rPr>
        <w:t>Töövõtu</w:t>
      </w:r>
      <w:r w:rsidR="00BA0907" w:rsidRPr="005900CC">
        <w:rPr>
          <w:rFonts w:ascii="Times New Roman" w:hAnsi="Times New Roman" w:cs="Times New Roman"/>
          <w:sz w:val="24"/>
          <w:szCs w:val="24"/>
        </w:rPr>
        <w:t>lepingu</w:t>
      </w:r>
      <w:r w:rsidR="00DC1C34">
        <w:rPr>
          <w:rFonts w:ascii="Times New Roman" w:hAnsi="Times New Roman" w:cs="Times New Roman"/>
          <w:sz w:val="24"/>
          <w:szCs w:val="24"/>
        </w:rPr>
        <w:t>ga seotud</w:t>
      </w:r>
      <w:r w:rsidR="00BA0907" w:rsidRPr="005900CC">
        <w:rPr>
          <w:rFonts w:ascii="Times New Roman" w:hAnsi="Times New Roman" w:cs="Times New Roman"/>
          <w:sz w:val="24"/>
          <w:szCs w:val="24"/>
        </w:rPr>
        <w:t xml:space="preserve">, administratiivseid ja tehnilisi probleeme, </w:t>
      </w:r>
      <w:r w:rsidR="005652AD">
        <w:rPr>
          <w:rFonts w:ascii="Times New Roman" w:hAnsi="Times New Roman" w:cs="Times New Roman"/>
          <w:sz w:val="24"/>
          <w:szCs w:val="24"/>
        </w:rPr>
        <w:t xml:space="preserve">puuduste ja kõrvalekallete korral nõudma </w:t>
      </w:r>
      <w:r w:rsidR="00BA0907" w:rsidRPr="005900CC">
        <w:rPr>
          <w:rFonts w:ascii="Times New Roman" w:hAnsi="Times New Roman" w:cs="Times New Roman"/>
          <w:sz w:val="24"/>
          <w:szCs w:val="24"/>
        </w:rPr>
        <w:t>Töövõtjal</w:t>
      </w:r>
      <w:r w:rsidR="005652AD">
        <w:rPr>
          <w:rFonts w:ascii="Times New Roman" w:hAnsi="Times New Roman" w:cs="Times New Roman"/>
          <w:sz w:val="24"/>
          <w:szCs w:val="24"/>
        </w:rPr>
        <w:t>t Töövõtulepingu kohast täitmist</w:t>
      </w:r>
      <w:r w:rsidR="00DC1C34">
        <w:rPr>
          <w:rFonts w:ascii="Times New Roman" w:hAnsi="Times New Roman" w:cs="Times New Roman"/>
          <w:sz w:val="24"/>
          <w:szCs w:val="24"/>
        </w:rPr>
        <w:t xml:space="preserve">. </w:t>
      </w:r>
      <w:r w:rsidR="005652AD">
        <w:rPr>
          <w:rFonts w:ascii="Times New Roman" w:hAnsi="Times New Roman" w:cs="Times New Roman"/>
          <w:sz w:val="24"/>
          <w:szCs w:val="24"/>
        </w:rPr>
        <w:t>Vastavatest m</w:t>
      </w:r>
      <w:r w:rsidR="00DC1C34">
        <w:rPr>
          <w:rFonts w:ascii="Times New Roman" w:hAnsi="Times New Roman" w:cs="Times New Roman"/>
          <w:sz w:val="24"/>
          <w:szCs w:val="24"/>
        </w:rPr>
        <w:t>ärkustest ja ettekirjutustest tuleb paralleelselt teavitada ka Tellija esindajat</w:t>
      </w:r>
      <w:r w:rsidR="00BA0907" w:rsidRPr="005900CC">
        <w:rPr>
          <w:rFonts w:ascii="Times New Roman" w:hAnsi="Times New Roman" w:cs="Times New Roman"/>
          <w:sz w:val="24"/>
          <w:szCs w:val="24"/>
        </w:rPr>
        <w:t>;</w:t>
      </w:r>
    </w:p>
    <w:p w14:paraId="4BE72E98" w14:textId="088EF224"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1C5DC5">
        <w:rPr>
          <w:rFonts w:ascii="Times New Roman" w:hAnsi="Times New Roman" w:cs="Times New Roman"/>
          <w:sz w:val="24"/>
          <w:szCs w:val="24"/>
        </w:rPr>
        <w:t>orraldama,</w:t>
      </w:r>
      <w:r w:rsidR="00BA0907" w:rsidRPr="005900CC">
        <w:rPr>
          <w:rFonts w:ascii="Times New Roman" w:hAnsi="Times New Roman" w:cs="Times New Roman"/>
          <w:sz w:val="24"/>
          <w:szCs w:val="24"/>
        </w:rPr>
        <w:t xml:space="preserve"> kokku kutsuma</w:t>
      </w:r>
      <w:r w:rsidR="001C5DC5">
        <w:rPr>
          <w:rFonts w:ascii="Times New Roman" w:hAnsi="Times New Roman" w:cs="Times New Roman"/>
          <w:sz w:val="24"/>
          <w:szCs w:val="24"/>
        </w:rPr>
        <w:t xml:space="preserve"> ja protokollima</w:t>
      </w:r>
      <w:r w:rsidR="00BA0907" w:rsidRPr="005900CC">
        <w:rPr>
          <w:rFonts w:ascii="Times New Roman" w:hAnsi="Times New Roman" w:cs="Times New Roman"/>
          <w:sz w:val="24"/>
          <w:szCs w:val="24"/>
        </w:rPr>
        <w:t xml:space="preserve"> </w:t>
      </w:r>
      <w:r w:rsidR="00925B1B">
        <w:rPr>
          <w:rFonts w:ascii="Times New Roman" w:hAnsi="Times New Roman" w:cs="Times New Roman"/>
          <w:sz w:val="24"/>
          <w:szCs w:val="24"/>
        </w:rPr>
        <w:t>koosolekuid</w:t>
      </w:r>
      <w:r w:rsidR="00BA0907" w:rsidRPr="005900CC">
        <w:rPr>
          <w:rFonts w:ascii="Times New Roman" w:hAnsi="Times New Roman" w:cs="Times New Roman"/>
          <w:sz w:val="24"/>
          <w:szCs w:val="24"/>
        </w:rPr>
        <w:t>, pidama läbirääkimisi ja lahendama vaidlusi Töövõtjaga, esindades Tellijat lepingu volituste piires, projekti, Töövõtulepingu ja Töö käigus ilmnenud vastuolude/vigade esinemisel</w:t>
      </w:r>
      <w:r w:rsidR="00C86DFE">
        <w:rPr>
          <w:rFonts w:ascii="Times New Roman" w:hAnsi="Times New Roman" w:cs="Times New Roman"/>
          <w:sz w:val="24"/>
          <w:szCs w:val="24"/>
        </w:rPr>
        <w:t>. Koosoleku protokoll tuleb esitada hiljemalt kahe tööpäeva jooksul peale koosoleku toimumist. Koosoleku päevakord tuleb esitada kaks tööpäeva enne koosoleku toimumist</w:t>
      </w:r>
      <w:r w:rsidR="00BA0907" w:rsidRPr="005900CC">
        <w:rPr>
          <w:rFonts w:ascii="Times New Roman" w:hAnsi="Times New Roman" w:cs="Times New Roman"/>
          <w:sz w:val="24"/>
          <w:szCs w:val="24"/>
        </w:rPr>
        <w:t>;</w:t>
      </w:r>
      <w:r w:rsidR="00787AF5">
        <w:rPr>
          <w:rFonts w:ascii="Times New Roman" w:hAnsi="Times New Roman" w:cs="Times New Roman"/>
          <w:sz w:val="24"/>
          <w:szCs w:val="24"/>
        </w:rPr>
        <w:t xml:space="preserve"> </w:t>
      </w:r>
    </w:p>
    <w:p w14:paraId="7EF351E2" w14:textId="1F626DCD"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pidevalt Töö tegelikku kulgu (sh vahetähtaegadest kinnipidamist) ja võrdlema seda Tellija poolt heakskiidetud rahavoogude prognoosi, kalendergraafiku ja tööprogrammiga ning nõudma Töövõtjalt õigeaegselt vajalike abinõude rakendamist nende täitmiseks;</w:t>
      </w:r>
    </w:p>
    <w:p w14:paraId="20040CC3" w14:textId="42E870EC" w:rsidR="00A70872" w:rsidRPr="00267520" w:rsidRDefault="00A70872"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9" w:name="_Hlk496717368"/>
      <w:r w:rsidRPr="00267520">
        <w:rPr>
          <w:rFonts w:ascii="Times New Roman" w:hAnsi="Times New Roman" w:cs="Times New Roman"/>
          <w:sz w:val="24"/>
          <w:szCs w:val="24"/>
        </w:rPr>
        <w:t xml:space="preserve">kontrollima ehitusaegse liikluskorralduse vastavust kooskõlastatud liikluskorralduse projektile ja kehtivatele õigusaktidele. Ehitusaegse liikluskorralduse kontrolli teostamisel objektil tuleb kontrollimine fikseerida video </w:t>
      </w:r>
      <w:r w:rsidRPr="00267520">
        <w:rPr>
          <w:rFonts w:ascii="Times New Roman" w:hAnsi="Times New Roman" w:cs="Times New Roman"/>
          <w:b/>
          <w:sz w:val="24"/>
          <w:szCs w:val="24"/>
        </w:rPr>
        <w:t>või pildimaterjaliga</w:t>
      </w:r>
      <w:r w:rsidRPr="00267520">
        <w:rPr>
          <w:rFonts w:ascii="Times New Roman" w:hAnsi="Times New Roman" w:cs="Times New Roman"/>
          <w:sz w:val="24"/>
          <w:szCs w:val="24"/>
        </w:rPr>
        <w:t xml:space="preserve">, mille </w:t>
      </w:r>
      <w:r w:rsidRPr="00267520">
        <w:rPr>
          <w:rFonts w:ascii="Times New Roman" w:hAnsi="Times New Roman" w:cs="Times New Roman"/>
          <w:sz w:val="24"/>
          <w:szCs w:val="24"/>
        </w:rPr>
        <w:lastRenderedPageBreak/>
        <w:t>kvaliteet peab võimaldama arusaadavalt tuvastada kõik liikluskorraldusvahendid koos asjakohase raportiga, mis kirjeldab puuduse mõju ning esitada see Tellijale. Ehitusaegse liikluskorralduse kontrolli detailsus ja sagedus ehitustööde ajal, lepitakse Tellijaga kokku eraldi</w:t>
      </w:r>
      <w:r w:rsidR="00423206">
        <w:rPr>
          <w:rFonts w:ascii="Times New Roman" w:hAnsi="Times New Roman" w:cs="Times New Roman"/>
          <w:sz w:val="24"/>
          <w:szCs w:val="24"/>
        </w:rPr>
        <w:t>;</w:t>
      </w:r>
      <w:r w:rsidRPr="00267520" w:rsidDel="00600E89">
        <w:rPr>
          <w:rFonts w:ascii="Times New Roman" w:hAnsi="Times New Roman" w:cs="Times New Roman"/>
          <w:sz w:val="24"/>
          <w:szCs w:val="24"/>
        </w:rPr>
        <w:t xml:space="preserve"> </w:t>
      </w:r>
    </w:p>
    <w:bookmarkEnd w:id="9"/>
    <w:p w14:paraId="30607046" w14:textId="27742207" w:rsidR="00BA0907" w:rsidRPr="00267520"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k</w:t>
      </w:r>
      <w:r w:rsidR="00BA0907" w:rsidRPr="00267520">
        <w:rPr>
          <w:rFonts w:ascii="Times New Roman" w:hAnsi="Times New Roman" w:cs="Times New Roman"/>
          <w:sz w:val="24"/>
          <w:szCs w:val="24"/>
        </w:rPr>
        <w:t>ontrollima ja heaks kiitma Töövõtja poolt esitatud „tehtud tööde akte“ ja Maksetõendeid ning esitama need Tellija projektijuhile</w:t>
      </w:r>
      <w:r w:rsidR="00521E38" w:rsidRPr="00267520">
        <w:rPr>
          <w:rFonts w:ascii="Times New Roman" w:hAnsi="Times New Roman" w:cs="Times New Roman"/>
          <w:sz w:val="24"/>
          <w:szCs w:val="24"/>
        </w:rPr>
        <w:t xml:space="preserve"> 5 tööpäeva jooksul alates dokumentide esitamist Töövõtja poolt</w:t>
      </w:r>
      <w:r w:rsidR="003A74E6" w:rsidRPr="00267520">
        <w:rPr>
          <w:rFonts w:ascii="Times New Roman" w:hAnsi="Times New Roman" w:cs="Times New Roman"/>
          <w:sz w:val="24"/>
          <w:szCs w:val="24"/>
        </w:rPr>
        <w:t>;</w:t>
      </w:r>
    </w:p>
    <w:p w14:paraId="7EBFE8C5" w14:textId="3D02800E" w:rsidR="00BA0907" w:rsidRPr="00173726" w:rsidRDefault="00A50E33" w:rsidP="2347DC80">
      <w:pPr>
        <w:pStyle w:val="Loendilik"/>
        <w:numPr>
          <w:ilvl w:val="1"/>
          <w:numId w:val="1"/>
        </w:numPr>
        <w:spacing w:after="0" w:line="240" w:lineRule="auto"/>
        <w:ind w:left="709" w:hanging="709"/>
        <w:contextualSpacing w:val="0"/>
        <w:jc w:val="both"/>
        <w:rPr>
          <w:rFonts w:ascii="Times New Roman" w:hAnsi="Times New Roman" w:cs="Times New Roman"/>
          <w:color w:val="000000" w:themeColor="text1"/>
          <w:sz w:val="24"/>
          <w:szCs w:val="24"/>
        </w:rPr>
      </w:pPr>
      <w:r w:rsidRPr="2347DC80">
        <w:rPr>
          <w:rFonts w:ascii="Times New Roman" w:hAnsi="Times New Roman" w:cs="Times New Roman"/>
          <w:sz w:val="24"/>
          <w:szCs w:val="24"/>
        </w:rPr>
        <w:t>h</w:t>
      </w:r>
      <w:r w:rsidR="00BA0907" w:rsidRPr="2347DC80">
        <w:rPr>
          <w:rFonts w:ascii="Times New Roman" w:hAnsi="Times New Roman" w:cs="Times New Roman"/>
          <w:sz w:val="24"/>
          <w:szCs w:val="24"/>
        </w:rPr>
        <w:t xml:space="preserve">indama ja kontrollima Töövõtja poolt esitatud teostusjooniseid, aruandeid, sertifikaate, materjalide ja tööde katsete protokolle ning Tellija nõudmisel </w:t>
      </w:r>
      <w:r w:rsidR="00FD40CB" w:rsidRPr="2347DC80">
        <w:rPr>
          <w:rFonts w:ascii="Times New Roman" w:hAnsi="Times New Roman" w:cs="Times New Roman"/>
          <w:sz w:val="24"/>
          <w:szCs w:val="24"/>
        </w:rPr>
        <w:t xml:space="preserve">esitama need Tellijale </w:t>
      </w:r>
      <w:r w:rsidR="00047A70">
        <w:rPr>
          <w:rFonts w:ascii="Times New Roman" w:hAnsi="Times New Roman" w:cs="Times New Roman"/>
          <w:sz w:val="24"/>
          <w:szCs w:val="24"/>
        </w:rPr>
        <w:t>3</w:t>
      </w:r>
      <w:r w:rsidR="00BA0907" w:rsidRPr="2347DC80">
        <w:rPr>
          <w:rFonts w:ascii="Times New Roman" w:hAnsi="Times New Roman" w:cs="Times New Roman"/>
          <w:sz w:val="24"/>
          <w:szCs w:val="24"/>
        </w:rPr>
        <w:t xml:space="preserve"> tööpäeva jooksul alates nende esitamisest Töövõtja poolt;</w:t>
      </w:r>
    </w:p>
    <w:p w14:paraId="4AB51D3B" w14:textId="6A40EF70" w:rsidR="00BA1A7B"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2347DC80">
        <w:rPr>
          <w:rFonts w:ascii="Times New Roman" w:hAnsi="Times New Roman" w:cs="Times New Roman"/>
          <w:sz w:val="24"/>
          <w:szCs w:val="24"/>
        </w:rPr>
        <w:t>v</w:t>
      </w:r>
      <w:r w:rsidR="00BA0907" w:rsidRPr="2347DC80">
        <w:rPr>
          <w:rFonts w:ascii="Times New Roman" w:hAnsi="Times New Roman" w:cs="Times New Roman"/>
          <w:sz w:val="24"/>
          <w:szCs w:val="24"/>
        </w:rPr>
        <w:t xml:space="preserve">astavalt </w:t>
      </w:r>
      <w:r w:rsidR="00DD5FBF">
        <w:rPr>
          <w:rFonts w:ascii="Times New Roman" w:hAnsi="Times New Roman" w:cs="Times New Roman"/>
          <w:sz w:val="24"/>
          <w:szCs w:val="24"/>
        </w:rPr>
        <w:t xml:space="preserve">Lisa 7 </w:t>
      </w:r>
      <w:r w:rsidR="00BA0907" w:rsidRPr="2347DC80">
        <w:rPr>
          <w:rFonts w:ascii="Times New Roman" w:hAnsi="Times New Roman" w:cs="Times New Roman"/>
          <w:sz w:val="24"/>
          <w:szCs w:val="24"/>
        </w:rPr>
        <w:t>„</w:t>
      </w:r>
      <w:r w:rsidR="00DD5FBF">
        <w:rPr>
          <w:rFonts w:ascii="Times New Roman" w:hAnsi="Times New Roman" w:cs="Times New Roman"/>
          <w:sz w:val="24"/>
          <w:szCs w:val="24"/>
        </w:rPr>
        <w:t>Enimlevinud t</w:t>
      </w:r>
      <w:r w:rsidR="00BA0907" w:rsidRPr="2347DC80">
        <w:rPr>
          <w:rFonts w:ascii="Times New Roman" w:hAnsi="Times New Roman" w:cs="Times New Roman"/>
          <w:sz w:val="24"/>
          <w:szCs w:val="24"/>
        </w:rPr>
        <w:t>ee-ehitustööde kontroll- ja vastuvõtu</w:t>
      </w:r>
      <w:r w:rsidR="000A73DD" w:rsidRPr="2347DC80">
        <w:rPr>
          <w:rFonts w:ascii="Times New Roman" w:hAnsi="Times New Roman" w:cs="Times New Roman"/>
          <w:sz w:val="24"/>
          <w:szCs w:val="24"/>
        </w:rPr>
        <w:t xml:space="preserve"> </w:t>
      </w:r>
      <w:r w:rsidR="00BA0907" w:rsidRPr="2347DC80">
        <w:rPr>
          <w:rFonts w:ascii="Times New Roman" w:hAnsi="Times New Roman" w:cs="Times New Roman"/>
          <w:sz w:val="24"/>
          <w:szCs w:val="24"/>
        </w:rPr>
        <w:t>toimingute loetelu“-</w:t>
      </w:r>
      <w:proofErr w:type="spellStart"/>
      <w:r w:rsidR="00BA0907" w:rsidRPr="2347DC80">
        <w:rPr>
          <w:rFonts w:ascii="Times New Roman" w:hAnsi="Times New Roman" w:cs="Times New Roman"/>
          <w:sz w:val="24"/>
          <w:szCs w:val="24"/>
        </w:rPr>
        <w:t>le</w:t>
      </w:r>
      <w:proofErr w:type="spellEnd"/>
      <w:r w:rsidR="00BA0907" w:rsidRPr="2347DC80">
        <w:rPr>
          <w:rFonts w:ascii="Times New Roman" w:hAnsi="Times New Roman" w:cs="Times New Roman"/>
          <w:sz w:val="24"/>
          <w:szCs w:val="24"/>
        </w:rPr>
        <w:t xml:space="preserve"> </w:t>
      </w:r>
      <w:r w:rsidR="00D44656">
        <w:rPr>
          <w:rFonts w:ascii="Times New Roman" w:hAnsi="Times New Roman" w:cs="Times New Roman"/>
          <w:sz w:val="24"/>
          <w:szCs w:val="24"/>
        </w:rPr>
        <w:t>ja mujal sätesta</w:t>
      </w:r>
      <w:r w:rsidR="00E44DB9">
        <w:rPr>
          <w:rFonts w:ascii="Times New Roman" w:hAnsi="Times New Roman" w:cs="Times New Roman"/>
          <w:sz w:val="24"/>
          <w:szCs w:val="24"/>
        </w:rPr>
        <w:t xml:space="preserve">tud nõuetele </w:t>
      </w:r>
      <w:r w:rsidR="00BA0907" w:rsidRPr="2347DC80">
        <w:rPr>
          <w:rFonts w:ascii="Times New Roman" w:hAnsi="Times New Roman" w:cs="Times New Roman"/>
          <w:sz w:val="24"/>
          <w:szCs w:val="24"/>
        </w:rPr>
        <w:t xml:space="preserve">kontrollima Töövõtja poolseid kontrolltoimingute </w:t>
      </w:r>
      <w:r w:rsidR="00A05020" w:rsidRPr="2347DC80">
        <w:rPr>
          <w:rFonts w:ascii="Times New Roman" w:hAnsi="Times New Roman" w:cs="Times New Roman"/>
          <w:sz w:val="24"/>
          <w:szCs w:val="24"/>
        </w:rPr>
        <w:t xml:space="preserve">olemasolu ja </w:t>
      </w:r>
      <w:r w:rsidR="00F20421" w:rsidRPr="2347DC80">
        <w:rPr>
          <w:rFonts w:ascii="Times New Roman" w:hAnsi="Times New Roman" w:cs="Times New Roman"/>
          <w:sz w:val="24"/>
          <w:szCs w:val="24"/>
        </w:rPr>
        <w:t xml:space="preserve">vastavust projektile. </w:t>
      </w:r>
      <w:r w:rsidR="00BA0907" w:rsidRPr="2347DC80">
        <w:rPr>
          <w:rFonts w:ascii="Times New Roman" w:hAnsi="Times New Roman" w:cs="Times New Roman"/>
          <w:sz w:val="24"/>
          <w:szCs w:val="24"/>
        </w:rPr>
        <w:t xml:space="preserve">See on eelduseks objektil </w:t>
      </w:r>
      <w:r w:rsidR="00F20421" w:rsidRPr="2347DC80">
        <w:rPr>
          <w:rFonts w:ascii="Times New Roman" w:hAnsi="Times New Roman" w:cs="Times New Roman"/>
          <w:sz w:val="24"/>
          <w:szCs w:val="24"/>
        </w:rPr>
        <w:t>Inseneri  poolsete</w:t>
      </w:r>
      <w:r w:rsidR="00BA0907" w:rsidRPr="2347DC80">
        <w:rPr>
          <w:rFonts w:ascii="Times New Roman" w:hAnsi="Times New Roman" w:cs="Times New Roman"/>
          <w:sz w:val="24"/>
          <w:szCs w:val="24"/>
        </w:rPr>
        <w:t xml:space="preserve"> vastuvõtu toimingute teostamiseks</w:t>
      </w:r>
      <w:r w:rsidR="00423206">
        <w:rPr>
          <w:rFonts w:ascii="Times New Roman" w:hAnsi="Times New Roman" w:cs="Times New Roman"/>
          <w:sz w:val="24"/>
          <w:szCs w:val="24"/>
        </w:rPr>
        <w:t>;</w:t>
      </w:r>
      <w:r w:rsidR="00BA0907" w:rsidRPr="2347DC80">
        <w:rPr>
          <w:rFonts w:ascii="Times New Roman" w:hAnsi="Times New Roman" w:cs="Times New Roman"/>
          <w:sz w:val="24"/>
          <w:szCs w:val="24"/>
        </w:rPr>
        <w:t xml:space="preserve"> </w:t>
      </w:r>
    </w:p>
    <w:p w14:paraId="656FABE2" w14:textId="0E5054D1" w:rsidR="00BB42A8" w:rsidRPr="00267520" w:rsidRDefault="00423206"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B42A8">
        <w:rPr>
          <w:rFonts w:ascii="Times New Roman" w:hAnsi="Times New Roman" w:cs="Times New Roman"/>
          <w:sz w:val="24"/>
          <w:szCs w:val="24"/>
        </w:rPr>
        <w:t>ontrollima kooskõlastatud tehnovõrkude projektide järgi ehitamist, projektidest kõrvalekaldumiste korral informeerima Tellija esindajat ning tööde vastuvõtmisel (sh. teostusdokumentide esitamisel) tooma välja kõik kõrvalekalded algselt kooskõlastatud projektlahendusest</w:t>
      </w:r>
      <w:r>
        <w:rPr>
          <w:rFonts w:ascii="Times New Roman" w:hAnsi="Times New Roman" w:cs="Times New Roman"/>
          <w:sz w:val="24"/>
          <w:szCs w:val="24"/>
        </w:rPr>
        <w:t>;</w:t>
      </w:r>
    </w:p>
    <w:p w14:paraId="4B39BE60" w14:textId="210A74D9" w:rsidR="00E83857" w:rsidRDefault="004275E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267520">
        <w:rPr>
          <w:rFonts w:ascii="Times New Roman" w:hAnsi="Times New Roman" w:cs="Times New Roman"/>
          <w:sz w:val="24"/>
          <w:szCs w:val="24"/>
        </w:rPr>
        <w:t>m</w:t>
      </w:r>
      <w:r w:rsidR="00BA0907" w:rsidRPr="00267520">
        <w:rPr>
          <w:rFonts w:ascii="Times New Roman" w:hAnsi="Times New Roman" w:cs="Times New Roman"/>
          <w:sz w:val="24"/>
          <w:szCs w:val="24"/>
        </w:rPr>
        <w:t xml:space="preserve">äärama </w:t>
      </w:r>
      <w:r w:rsidR="00204A02" w:rsidRPr="00267520">
        <w:rPr>
          <w:rFonts w:ascii="Times New Roman" w:hAnsi="Times New Roman" w:cs="Times New Roman"/>
          <w:sz w:val="24"/>
          <w:szCs w:val="24"/>
        </w:rPr>
        <w:t>vastuvõtutoimingute</w:t>
      </w:r>
      <w:r w:rsidR="00A05020" w:rsidRPr="00267520">
        <w:rPr>
          <w:rFonts w:ascii="Times New Roman" w:hAnsi="Times New Roman" w:cs="Times New Roman"/>
          <w:sz w:val="24"/>
          <w:szCs w:val="24"/>
        </w:rPr>
        <w:t xml:space="preserve"> ja mõõdistuste </w:t>
      </w:r>
      <w:r w:rsidR="00BA1A7B" w:rsidRPr="00267520">
        <w:rPr>
          <w:rFonts w:ascii="Times New Roman" w:hAnsi="Times New Roman" w:cs="Times New Roman"/>
          <w:sz w:val="24"/>
          <w:szCs w:val="24"/>
        </w:rPr>
        <w:t>asukohad</w:t>
      </w:r>
      <w:r w:rsidR="00E83857" w:rsidRPr="00267520">
        <w:rPr>
          <w:rFonts w:ascii="Times New Roman" w:hAnsi="Times New Roman" w:cs="Times New Roman"/>
          <w:sz w:val="24"/>
          <w:szCs w:val="24"/>
        </w:rPr>
        <w:t xml:space="preserve"> ning</w:t>
      </w:r>
      <w:r w:rsidR="00BA1A7B" w:rsidRPr="00267520">
        <w:rPr>
          <w:rFonts w:ascii="Times New Roman" w:hAnsi="Times New Roman" w:cs="Times New Roman"/>
          <w:sz w:val="24"/>
          <w:szCs w:val="24"/>
        </w:rPr>
        <w:t xml:space="preserve"> </w:t>
      </w:r>
      <w:r w:rsidR="00E83857" w:rsidRPr="00267520">
        <w:rPr>
          <w:rFonts w:ascii="Times New Roman" w:hAnsi="Times New Roman" w:cs="Times New Roman"/>
          <w:sz w:val="24"/>
          <w:szCs w:val="24"/>
        </w:rPr>
        <w:t>märkima</w:t>
      </w:r>
      <w:r w:rsidR="00BA1A7B" w:rsidRPr="00267520">
        <w:rPr>
          <w:rFonts w:ascii="Times New Roman" w:hAnsi="Times New Roman" w:cs="Times New Roman"/>
          <w:sz w:val="24"/>
          <w:szCs w:val="24"/>
        </w:rPr>
        <w:t xml:space="preserve"> </w:t>
      </w:r>
      <w:r w:rsidR="00BA0907" w:rsidRPr="00267520">
        <w:rPr>
          <w:rFonts w:ascii="Times New Roman" w:hAnsi="Times New Roman" w:cs="Times New Roman"/>
          <w:sz w:val="24"/>
          <w:szCs w:val="24"/>
        </w:rPr>
        <w:t>võetud proovide asukohad</w:t>
      </w:r>
      <w:r w:rsidR="00E83857" w:rsidRPr="00267520">
        <w:rPr>
          <w:rFonts w:ascii="Times New Roman" w:hAnsi="Times New Roman" w:cs="Times New Roman"/>
          <w:sz w:val="24"/>
          <w:szCs w:val="24"/>
        </w:rPr>
        <w:t>;</w:t>
      </w:r>
    </w:p>
    <w:p w14:paraId="65D1F3AA" w14:textId="4D81F049" w:rsidR="00F837F2" w:rsidRPr="003614CB" w:rsidRDefault="00F837F2" w:rsidP="00126793">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 xml:space="preserve">Insener peab viibima proovide võtmise juures </w:t>
      </w:r>
      <w:r w:rsidR="004E0409">
        <w:rPr>
          <w:rFonts w:ascii="Times New Roman" w:hAnsi="Times New Roman" w:cs="Times New Roman"/>
          <w:sz w:val="24"/>
          <w:szCs w:val="24"/>
        </w:rPr>
        <w:t>ja</w:t>
      </w:r>
      <w:r w:rsidR="004E0409" w:rsidRPr="003614CB">
        <w:rPr>
          <w:rFonts w:ascii="Times New Roman" w:hAnsi="Times New Roman" w:cs="Times New Roman"/>
          <w:sz w:val="24"/>
          <w:szCs w:val="24"/>
        </w:rPr>
        <w:t xml:space="preserve"> </w:t>
      </w:r>
      <w:r w:rsidRPr="003614CB">
        <w:rPr>
          <w:rFonts w:ascii="Times New Roman" w:hAnsi="Times New Roman" w:cs="Times New Roman"/>
          <w:sz w:val="24"/>
          <w:szCs w:val="24"/>
        </w:rPr>
        <w:t xml:space="preserve">viima vastuvõtutoimingutega seotud proovid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poolt etteantud laborisse. Insener vormistab laboriteenuse tellimuse </w:t>
      </w:r>
      <w:r w:rsidR="005468F4" w:rsidRPr="003614CB">
        <w:rPr>
          <w:rFonts w:ascii="Times New Roman" w:hAnsi="Times New Roman" w:cs="Times New Roman"/>
          <w:sz w:val="24"/>
          <w:szCs w:val="24"/>
        </w:rPr>
        <w:t xml:space="preserve">Transpordiameti </w:t>
      </w:r>
      <w:r w:rsidRPr="003614CB">
        <w:rPr>
          <w:rFonts w:ascii="Times New Roman" w:hAnsi="Times New Roman" w:cs="Times New Roman"/>
          <w:sz w:val="24"/>
          <w:szCs w:val="24"/>
        </w:rPr>
        <w:t xml:space="preserve">laboriteenuste infosüsteemis </w:t>
      </w:r>
      <w:hyperlink r:id="rId12" w:history="1">
        <w:r w:rsidRPr="003614CB">
          <w:rPr>
            <w:rStyle w:val="Hperlink"/>
            <w:rFonts w:cs="Times New Roman"/>
            <w:color w:val="auto"/>
            <w:szCs w:val="24"/>
          </w:rPr>
          <w:t>https://labor.mnt.ee/labor/</w:t>
        </w:r>
      </w:hyperlink>
      <w:r w:rsidRPr="003614CB">
        <w:rPr>
          <w:rFonts w:ascii="Times New Roman" w:hAnsi="Times New Roman" w:cs="Times New Roman"/>
          <w:sz w:val="24"/>
          <w:szCs w:val="24"/>
        </w:rPr>
        <w:t>, pidades silmas järgnevat:</w:t>
      </w:r>
    </w:p>
    <w:p w14:paraId="499AB65E" w14:textId="77777777" w:rsidR="00D01B46" w:rsidRPr="00D01B46" w:rsidRDefault="00D01B46" w:rsidP="00D01B46">
      <w:pPr>
        <w:pStyle w:val="Loendilik"/>
        <w:numPr>
          <w:ilvl w:val="0"/>
          <w:numId w:val="13"/>
        </w:numPr>
        <w:spacing w:after="0" w:line="240" w:lineRule="auto"/>
        <w:jc w:val="both"/>
        <w:rPr>
          <w:rFonts w:ascii="Times New Roman" w:hAnsi="Times New Roman" w:cs="Times New Roman"/>
          <w:vanish/>
          <w:sz w:val="24"/>
          <w:szCs w:val="24"/>
        </w:rPr>
      </w:pPr>
    </w:p>
    <w:p w14:paraId="4160682B" w14:textId="77777777" w:rsidR="00D01B46" w:rsidRPr="00D01B46" w:rsidRDefault="00D01B46" w:rsidP="00D01B46">
      <w:pPr>
        <w:pStyle w:val="Loendilik"/>
        <w:numPr>
          <w:ilvl w:val="1"/>
          <w:numId w:val="13"/>
        </w:numPr>
        <w:spacing w:after="0" w:line="240" w:lineRule="auto"/>
        <w:jc w:val="both"/>
        <w:rPr>
          <w:rFonts w:ascii="Times New Roman" w:hAnsi="Times New Roman" w:cs="Times New Roman"/>
          <w:vanish/>
          <w:sz w:val="24"/>
          <w:szCs w:val="24"/>
        </w:rPr>
      </w:pPr>
    </w:p>
    <w:p w14:paraId="5953BC9B" w14:textId="05F1EDE5" w:rsidR="00126793" w:rsidRPr="000B792A" w:rsidRDefault="000B792A" w:rsidP="000B792A">
      <w:pPr>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4.24.1 </w:t>
      </w:r>
      <w:r w:rsidR="00F837F2" w:rsidRPr="000B792A">
        <w:rPr>
          <w:rFonts w:ascii="Times New Roman" w:hAnsi="Times New Roman" w:cs="Times New Roman"/>
          <w:sz w:val="24"/>
          <w:szCs w:val="24"/>
        </w:rPr>
        <w:t xml:space="preserve">Tellimusele tuleb märkida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 ja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 xml:space="preserve">nseneri e-posti aadressid, et labor saaks saata proovide tulemused nii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ellijale, </w:t>
      </w:r>
      <w:r w:rsidR="00DC662A" w:rsidRPr="000B792A">
        <w:rPr>
          <w:rFonts w:ascii="Times New Roman" w:hAnsi="Times New Roman" w:cs="Times New Roman"/>
          <w:sz w:val="24"/>
          <w:szCs w:val="24"/>
        </w:rPr>
        <w:t>T</w:t>
      </w:r>
      <w:r w:rsidR="00F837F2" w:rsidRPr="000B792A">
        <w:rPr>
          <w:rFonts w:ascii="Times New Roman" w:hAnsi="Times New Roman" w:cs="Times New Roman"/>
          <w:sz w:val="24"/>
          <w:szCs w:val="24"/>
        </w:rPr>
        <w:t xml:space="preserve">öövõtjale kui </w:t>
      </w:r>
      <w:r w:rsidR="00DC662A" w:rsidRPr="000B792A">
        <w:rPr>
          <w:rFonts w:ascii="Times New Roman" w:hAnsi="Times New Roman" w:cs="Times New Roman"/>
          <w:sz w:val="24"/>
          <w:szCs w:val="24"/>
        </w:rPr>
        <w:t>I</w:t>
      </w:r>
      <w:r w:rsidR="00F837F2" w:rsidRPr="000B792A">
        <w:rPr>
          <w:rFonts w:ascii="Times New Roman" w:hAnsi="Times New Roman" w:cs="Times New Roman"/>
          <w:sz w:val="24"/>
          <w:szCs w:val="24"/>
        </w:rPr>
        <w:t>nsenerile. Samuti tuleb tellimusele märkida muu oluline katsega seonduv info</w:t>
      </w:r>
      <w:r w:rsidR="00DC662A" w:rsidRPr="000B792A">
        <w:rPr>
          <w:rFonts w:ascii="Times New Roman" w:hAnsi="Times New Roman" w:cs="Times New Roman"/>
          <w:sz w:val="24"/>
          <w:szCs w:val="24"/>
        </w:rPr>
        <w:t>,</w:t>
      </w:r>
      <w:r w:rsidR="00F837F2" w:rsidRPr="000B792A">
        <w:rPr>
          <w:rFonts w:ascii="Times New Roman" w:hAnsi="Times New Roman" w:cs="Times New Roman"/>
          <w:sz w:val="24"/>
          <w:szCs w:val="24"/>
        </w:rPr>
        <w:t xml:space="preserve"> sh lisatava nakkeparandaja kogus nakkekatse</w:t>
      </w:r>
      <w:r w:rsidR="00EC501B" w:rsidRPr="000B792A">
        <w:rPr>
          <w:rFonts w:ascii="Times New Roman" w:hAnsi="Times New Roman" w:cs="Times New Roman"/>
          <w:sz w:val="24"/>
          <w:szCs w:val="24"/>
        </w:rPr>
        <w:t>l</w:t>
      </w:r>
      <w:r w:rsidR="00F837F2" w:rsidRPr="000B792A">
        <w:rPr>
          <w:rFonts w:ascii="Times New Roman" w:hAnsi="Times New Roman" w:cs="Times New Roman"/>
          <w:sz w:val="24"/>
          <w:szCs w:val="24"/>
        </w:rPr>
        <w:t>, side</w:t>
      </w:r>
      <w:r w:rsidR="00EC501B" w:rsidRPr="000B792A">
        <w:rPr>
          <w:rFonts w:ascii="Times New Roman" w:hAnsi="Times New Roman" w:cs="Times New Roman"/>
          <w:sz w:val="24"/>
          <w:szCs w:val="24"/>
        </w:rPr>
        <w:t>a</w:t>
      </w:r>
      <w:r w:rsidR="00F837F2" w:rsidRPr="000B792A">
        <w:rPr>
          <w:rFonts w:ascii="Times New Roman" w:hAnsi="Times New Roman" w:cs="Times New Roman"/>
          <w:sz w:val="24"/>
          <w:szCs w:val="24"/>
        </w:rPr>
        <w:t xml:space="preserve">ine mark bituumeni ja asfaltsegu proovide korral, stabiliseeritud segudest valmistatud proovikehade säilitamise tingimused jms.  </w:t>
      </w:r>
    </w:p>
    <w:p w14:paraId="6CF333F3" w14:textId="4C3922FD" w:rsidR="00F837F2" w:rsidRPr="00C23B00" w:rsidRDefault="000B792A" w:rsidP="000B792A">
      <w:pPr>
        <w:pStyle w:val="Loendilik"/>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4.24.2 </w:t>
      </w:r>
      <w:r w:rsidR="00F837F2" w:rsidRPr="00C23B00">
        <w:rPr>
          <w:rFonts w:ascii="Times New Roman" w:hAnsi="Times New Roman" w:cs="Times New Roman"/>
          <w:sz w:val="24"/>
          <w:szCs w:val="24"/>
        </w:rPr>
        <w:t>Ühes tellimuses võib esitada ainult ühe grupi materjalide katseid, seejuures</w:t>
      </w:r>
      <w:r w:rsidR="00EC501B">
        <w:rPr>
          <w:rFonts w:ascii="Times New Roman" w:hAnsi="Times New Roman" w:cs="Times New Roman"/>
          <w:sz w:val="24"/>
          <w:szCs w:val="24"/>
        </w:rPr>
        <w:t xml:space="preserve"> tuleb</w:t>
      </w:r>
      <w:r w:rsidR="00F837F2" w:rsidRPr="00C23B00">
        <w:rPr>
          <w:rFonts w:ascii="Times New Roman" w:hAnsi="Times New Roman" w:cs="Times New Roman"/>
          <w:sz w:val="24"/>
          <w:szCs w:val="24"/>
        </w:rPr>
        <w:t>, eraldi tellimusena</w:t>
      </w:r>
      <w:r w:rsidR="00EC501B">
        <w:rPr>
          <w:rFonts w:ascii="Times New Roman" w:hAnsi="Times New Roman" w:cs="Times New Roman"/>
          <w:sz w:val="24"/>
          <w:szCs w:val="24"/>
        </w:rPr>
        <w:t xml:space="preserve"> </w:t>
      </w:r>
      <w:r w:rsidR="00F837F2" w:rsidRPr="00C23B00">
        <w:rPr>
          <w:rFonts w:ascii="Times New Roman" w:hAnsi="Times New Roman" w:cs="Times New Roman"/>
          <w:sz w:val="24"/>
          <w:szCs w:val="24"/>
        </w:rPr>
        <w:t xml:space="preserve"> esitada: </w:t>
      </w:r>
    </w:p>
    <w:p w14:paraId="491CF42D"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täitematerjali omaduste katsetamine; </w:t>
      </w:r>
    </w:p>
    <w:p w14:paraId="76D048C6" w14:textId="177C9A12" w:rsidR="00F837F2" w:rsidRPr="003614CB" w:rsidRDefault="00F837F2" w:rsidP="00C23B00">
      <w:pPr>
        <w:pStyle w:val="Default"/>
        <w:numPr>
          <w:ilvl w:val="0"/>
          <w:numId w:val="5"/>
        </w:numPr>
        <w:ind w:left="1418" w:hanging="709"/>
        <w:jc w:val="both"/>
        <w:rPr>
          <w:color w:val="auto"/>
        </w:rPr>
      </w:pPr>
      <w:r w:rsidRPr="003614CB">
        <w:rPr>
          <w:color w:val="auto"/>
        </w:rPr>
        <w:t>bituumeni või bituumenemulsiooni omaduste katsetamine (sh</w:t>
      </w:r>
      <w:r w:rsidR="001F04A7">
        <w:rPr>
          <w:color w:val="auto"/>
        </w:rPr>
        <w:t>.</w:t>
      </w:r>
      <w:r w:rsidRPr="003614CB">
        <w:rPr>
          <w:color w:val="auto"/>
        </w:rPr>
        <w:t xml:space="preserve"> nake kuulub bituumeni katsetuste alla); </w:t>
      </w:r>
    </w:p>
    <w:p w14:paraId="2F84B962"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asfaltsegu omaduste katsetamine; </w:t>
      </w:r>
    </w:p>
    <w:p w14:paraId="11C8BC59" w14:textId="68EF2986" w:rsidR="00F837F2" w:rsidRPr="003614CB" w:rsidRDefault="00F837F2" w:rsidP="00C23B00">
      <w:pPr>
        <w:pStyle w:val="Default"/>
        <w:numPr>
          <w:ilvl w:val="0"/>
          <w:numId w:val="5"/>
        </w:numPr>
        <w:ind w:left="1418" w:hanging="709"/>
        <w:jc w:val="both"/>
        <w:rPr>
          <w:color w:val="auto"/>
        </w:rPr>
      </w:pPr>
      <w:r w:rsidRPr="003614CB">
        <w:rPr>
          <w:color w:val="auto"/>
        </w:rPr>
        <w:t>asfaltkatte</w:t>
      </w:r>
      <w:r w:rsidR="003614CB" w:rsidRPr="003614CB">
        <w:rPr>
          <w:color w:val="auto"/>
        </w:rPr>
        <w:t xml:space="preserve">, </w:t>
      </w:r>
      <w:r w:rsidR="00C90908" w:rsidRPr="003614CB">
        <w:rPr>
          <w:color w:val="auto"/>
        </w:rPr>
        <w:t xml:space="preserve">sh </w:t>
      </w:r>
      <w:r w:rsidRPr="003614CB">
        <w:rPr>
          <w:color w:val="auto"/>
        </w:rPr>
        <w:t xml:space="preserve">puurkehade omaduste (paksus, poorsus, tihendustegur) katsetamine / määramine; </w:t>
      </w:r>
    </w:p>
    <w:p w14:paraId="5CEE4A58"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betooni omaduste katsetamine; </w:t>
      </w:r>
    </w:p>
    <w:p w14:paraId="3CA6EBA9"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filleri või hüdraulilise sideaine katsetamine; </w:t>
      </w:r>
    </w:p>
    <w:p w14:paraId="6AAB7621" w14:textId="77777777" w:rsidR="00F837F2" w:rsidRPr="003614CB" w:rsidRDefault="00F837F2" w:rsidP="00126793">
      <w:pPr>
        <w:pStyle w:val="Default"/>
        <w:numPr>
          <w:ilvl w:val="0"/>
          <w:numId w:val="5"/>
        </w:numPr>
        <w:ind w:left="0" w:firstLine="709"/>
        <w:jc w:val="both"/>
        <w:rPr>
          <w:color w:val="auto"/>
        </w:rPr>
      </w:pPr>
      <w:r w:rsidRPr="003614CB">
        <w:rPr>
          <w:color w:val="auto"/>
        </w:rPr>
        <w:t xml:space="preserve">stabiliseeritud segude katsetamine; </w:t>
      </w:r>
    </w:p>
    <w:p w14:paraId="4EDFB19F" w14:textId="77777777" w:rsidR="00F837F2" w:rsidRPr="003614CB" w:rsidRDefault="00F837F2" w:rsidP="00C23B00">
      <w:pPr>
        <w:pStyle w:val="Default"/>
        <w:numPr>
          <w:ilvl w:val="0"/>
          <w:numId w:val="5"/>
        </w:numPr>
        <w:ind w:left="0" w:firstLine="709"/>
        <w:jc w:val="both"/>
        <w:rPr>
          <w:color w:val="auto"/>
        </w:rPr>
      </w:pPr>
      <w:r w:rsidRPr="003614CB">
        <w:rPr>
          <w:color w:val="auto"/>
        </w:rPr>
        <w:t>täiendav grupi katsetused.</w:t>
      </w:r>
    </w:p>
    <w:p w14:paraId="76ADEE3C" w14:textId="0FAD6CC7" w:rsidR="00F837F2" w:rsidRPr="003614CB" w:rsidRDefault="00C23B00" w:rsidP="00C23B00">
      <w:pPr>
        <w:pStyle w:val="Default"/>
        <w:ind w:left="709" w:hanging="709"/>
        <w:jc w:val="both"/>
        <w:rPr>
          <w:color w:val="auto"/>
        </w:rPr>
      </w:pPr>
      <w:r>
        <w:rPr>
          <w:color w:val="auto"/>
        </w:rPr>
        <w:t>4.2</w:t>
      </w:r>
      <w:r w:rsidR="000B792A">
        <w:rPr>
          <w:color w:val="auto"/>
        </w:rPr>
        <w:t>4</w:t>
      </w:r>
      <w:r>
        <w:rPr>
          <w:color w:val="auto"/>
        </w:rPr>
        <w:t xml:space="preserve">.3 </w:t>
      </w:r>
      <w:r w:rsidR="00F837F2" w:rsidRPr="003614CB">
        <w:rPr>
          <w:color w:val="auto"/>
        </w:rPr>
        <w:t>Ühte tellimusse võib panna valitud katsete grupi</w:t>
      </w:r>
      <w:r w:rsidR="00C90908" w:rsidRPr="003614CB">
        <w:rPr>
          <w:color w:val="auto"/>
        </w:rPr>
        <w:t xml:space="preserve"> </w:t>
      </w:r>
      <w:bookmarkStart w:id="10" w:name="_Hlk62549161"/>
      <w:r w:rsidR="00C90908" w:rsidRPr="003614CB">
        <w:rPr>
          <w:color w:val="auto"/>
          <w:lang w:val="en-GB"/>
        </w:rPr>
        <w:t>(</w:t>
      </w:r>
      <w:proofErr w:type="spellStart"/>
      <w:r w:rsidR="00C90908" w:rsidRPr="003614CB">
        <w:rPr>
          <w:color w:val="auto"/>
          <w:lang w:val="en-GB"/>
        </w:rPr>
        <w:t>vastavalt</w:t>
      </w:r>
      <w:proofErr w:type="spellEnd"/>
      <w:r w:rsidR="00C90908" w:rsidRPr="003614CB">
        <w:rPr>
          <w:color w:val="auto"/>
          <w:lang w:val="en-GB"/>
        </w:rPr>
        <w:t xml:space="preserve"> </w:t>
      </w:r>
      <w:proofErr w:type="spellStart"/>
      <w:r w:rsidR="00C90908" w:rsidRPr="003614CB">
        <w:rPr>
          <w:color w:val="auto"/>
          <w:lang w:val="en-GB"/>
        </w:rPr>
        <w:t>punkti</w:t>
      </w:r>
      <w:proofErr w:type="spellEnd"/>
      <w:r w:rsidR="00C90908" w:rsidRPr="003614CB">
        <w:rPr>
          <w:color w:val="auto"/>
          <w:lang w:val="en-GB"/>
        </w:rPr>
        <w:t xml:space="preserve"> 4.2</w:t>
      </w:r>
      <w:r w:rsidR="00352D35">
        <w:rPr>
          <w:color w:val="auto"/>
          <w:lang w:val="en-GB"/>
        </w:rPr>
        <w:t>4</w:t>
      </w:r>
      <w:r w:rsidR="00C90908" w:rsidRPr="003614CB">
        <w:rPr>
          <w:color w:val="auto"/>
          <w:lang w:val="en-GB"/>
        </w:rPr>
        <w:t xml:space="preserve">.2 </w:t>
      </w:r>
      <w:proofErr w:type="spellStart"/>
      <w:r w:rsidR="00C90908" w:rsidRPr="003614CB">
        <w:rPr>
          <w:color w:val="auto"/>
          <w:lang w:val="en-GB"/>
        </w:rPr>
        <w:t>gruppidele</w:t>
      </w:r>
      <w:proofErr w:type="spellEnd"/>
      <w:r w:rsidR="000D1FC9" w:rsidRPr="003614CB">
        <w:rPr>
          <w:color w:val="auto"/>
          <w:lang w:val="en-GB"/>
        </w:rPr>
        <w:t>)</w:t>
      </w:r>
      <w:r w:rsidR="00F837F2" w:rsidRPr="003614CB">
        <w:rPr>
          <w:color w:val="auto"/>
        </w:rPr>
        <w:t xml:space="preserve"> </w:t>
      </w:r>
      <w:bookmarkEnd w:id="10"/>
      <w:r w:rsidR="00F837F2" w:rsidRPr="003614CB">
        <w:rPr>
          <w:color w:val="auto"/>
        </w:rPr>
        <w:t xml:space="preserve">ühe proovi erinevad katsetused nt: </w:t>
      </w:r>
    </w:p>
    <w:p w14:paraId="09996CF6" w14:textId="77777777" w:rsidR="00F837F2" w:rsidRPr="003614CB" w:rsidRDefault="00F837F2" w:rsidP="00C23B00">
      <w:pPr>
        <w:pStyle w:val="Default"/>
        <w:numPr>
          <w:ilvl w:val="0"/>
          <w:numId w:val="8"/>
        </w:numPr>
        <w:ind w:left="709" w:firstLine="0"/>
        <w:jc w:val="both"/>
        <w:rPr>
          <w:color w:val="auto"/>
        </w:rPr>
      </w:pPr>
      <w:r w:rsidRPr="003614CB">
        <w:rPr>
          <w:color w:val="auto"/>
        </w:rPr>
        <w:t xml:space="preserve">asfaltsegude ühe proovi puhul lahustuva sideaine sisaldus ja </w:t>
      </w:r>
      <w:proofErr w:type="spellStart"/>
      <w:r w:rsidRPr="003614CB">
        <w:rPr>
          <w:color w:val="auto"/>
        </w:rPr>
        <w:t>terastikuline</w:t>
      </w:r>
      <w:proofErr w:type="spellEnd"/>
      <w:r w:rsidRPr="003614CB">
        <w:rPr>
          <w:color w:val="auto"/>
        </w:rPr>
        <w:t xml:space="preserve"> koostis, deformatsioonikindlus, kulumiskindlus jms. </w:t>
      </w:r>
    </w:p>
    <w:p w14:paraId="5DF5C1E7" w14:textId="529AB273" w:rsidR="00F837F2" w:rsidRPr="003614CB" w:rsidRDefault="00F837F2" w:rsidP="00C23B00">
      <w:pPr>
        <w:pStyle w:val="Default"/>
        <w:numPr>
          <w:ilvl w:val="0"/>
          <w:numId w:val="8"/>
        </w:numPr>
        <w:ind w:left="709" w:firstLine="0"/>
        <w:jc w:val="both"/>
        <w:rPr>
          <w:color w:val="auto"/>
        </w:rPr>
      </w:pPr>
      <w:r w:rsidRPr="003614CB">
        <w:rPr>
          <w:color w:val="auto"/>
        </w:rPr>
        <w:t xml:space="preserve">täitematerjali ühe proovi puhul </w:t>
      </w:r>
      <w:proofErr w:type="spellStart"/>
      <w:r w:rsidRPr="003614CB">
        <w:rPr>
          <w:color w:val="auto"/>
        </w:rPr>
        <w:t>terastikuline</w:t>
      </w:r>
      <w:proofErr w:type="spellEnd"/>
      <w:r w:rsidRPr="003614CB">
        <w:rPr>
          <w:color w:val="auto"/>
        </w:rPr>
        <w:t xml:space="preserve"> koostis, </w:t>
      </w:r>
      <w:proofErr w:type="spellStart"/>
      <w:r w:rsidRPr="003614CB">
        <w:rPr>
          <w:color w:val="auto"/>
        </w:rPr>
        <w:t>plaatsustegur</w:t>
      </w:r>
      <w:proofErr w:type="spellEnd"/>
      <w:r w:rsidRPr="003614CB">
        <w:rPr>
          <w:color w:val="auto"/>
        </w:rPr>
        <w:t xml:space="preserve">, purunemiskindlus, külmakindlus jms. </w:t>
      </w:r>
    </w:p>
    <w:p w14:paraId="13BCCB88" w14:textId="35D57809" w:rsidR="00C90908" w:rsidRPr="003614CB" w:rsidRDefault="00C90908" w:rsidP="00C23B00">
      <w:pPr>
        <w:spacing w:after="0" w:line="240" w:lineRule="auto"/>
        <w:ind w:left="709"/>
        <w:jc w:val="both"/>
        <w:rPr>
          <w:rFonts w:ascii="Times New Roman" w:hAnsi="Times New Roman" w:cs="Times New Roman"/>
          <w:sz w:val="24"/>
          <w:szCs w:val="24"/>
          <w:lang w:val="en-GB"/>
        </w:rPr>
      </w:pPr>
      <w:bookmarkStart w:id="11" w:name="_Hlk62549173"/>
      <w:r w:rsidRPr="003614CB">
        <w:rPr>
          <w:rFonts w:ascii="Times New Roman" w:hAnsi="Times New Roman" w:cs="Times New Roman"/>
          <w:sz w:val="24"/>
          <w:szCs w:val="24"/>
          <w:lang w:val="en-GB"/>
        </w:rPr>
        <w:t xml:space="preserve">NB! </w:t>
      </w:r>
      <w:proofErr w:type="spellStart"/>
      <w:r w:rsidRPr="003614CB">
        <w:rPr>
          <w:rFonts w:ascii="Times New Roman" w:hAnsi="Times New Roman" w:cs="Times New Roman"/>
          <w:sz w:val="24"/>
          <w:szCs w:val="24"/>
          <w:lang w:val="en-GB"/>
        </w:rPr>
        <w:t>Keelatud</w:t>
      </w:r>
      <w:proofErr w:type="spellEnd"/>
      <w:r w:rsidRPr="003614CB">
        <w:rPr>
          <w:rFonts w:ascii="Times New Roman" w:hAnsi="Times New Roman" w:cs="Times New Roman"/>
          <w:sz w:val="24"/>
          <w:szCs w:val="24"/>
          <w:lang w:val="en-GB"/>
        </w:rPr>
        <w:t xml:space="preserve"> on </w:t>
      </w:r>
      <w:proofErr w:type="spellStart"/>
      <w:r w:rsidRPr="003614CB">
        <w:rPr>
          <w:rFonts w:ascii="Times New Roman" w:hAnsi="Times New Roman" w:cs="Times New Roman"/>
          <w:sz w:val="24"/>
          <w:szCs w:val="24"/>
          <w:lang w:val="en-GB"/>
        </w:rPr>
        <w:t>eri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gruppide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katsetuste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ühe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tellimuskirjaga</w:t>
      </w:r>
      <w:proofErr w:type="spellEnd"/>
      <w:r w:rsidRPr="003614CB">
        <w:rPr>
          <w:rFonts w:ascii="Times New Roman" w:hAnsi="Times New Roman" w:cs="Times New Roman"/>
          <w:sz w:val="24"/>
          <w:szCs w:val="24"/>
          <w:lang w:val="en-GB"/>
        </w:rPr>
        <w:t xml:space="preserve"> (nt.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lahustuva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sideaine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sisaldus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terastikuline</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koostis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koos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täitematerjali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lastRenderedPageBreak/>
        <w:t>filtratsooni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määramisega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või</w:t>
      </w:r>
      <w:proofErr w:type="spellEnd"/>
      <w:r w:rsidRPr="003614CB">
        <w:rPr>
          <w:rFonts w:ascii="Times New Roman" w:hAnsi="Times New Roman" w:cs="Times New Roman"/>
          <w:sz w:val="24"/>
          <w:szCs w:val="24"/>
          <w:lang w:val="en-GB"/>
        </w:rPr>
        <w:t xml:space="preserve"> nt.</w:t>
      </w:r>
      <w:r w:rsidR="002A6747">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asfaltsegu</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deformatsioonikindlus</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ja</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betooni</w:t>
      </w:r>
      <w:proofErr w:type="spellEnd"/>
      <w:r w:rsidRPr="003614CB">
        <w:rPr>
          <w:rFonts w:ascii="Times New Roman" w:hAnsi="Times New Roman" w:cs="Times New Roman"/>
          <w:sz w:val="24"/>
          <w:szCs w:val="24"/>
          <w:lang w:val="en-GB"/>
        </w:rPr>
        <w:t xml:space="preserve"> </w:t>
      </w:r>
      <w:proofErr w:type="spellStart"/>
      <w:r w:rsidRPr="003614CB">
        <w:rPr>
          <w:rFonts w:ascii="Times New Roman" w:hAnsi="Times New Roman" w:cs="Times New Roman"/>
          <w:sz w:val="24"/>
          <w:szCs w:val="24"/>
          <w:lang w:val="en-GB"/>
        </w:rPr>
        <w:t>survetugevus</w:t>
      </w:r>
      <w:proofErr w:type="spellEnd"/>
      <w:r w:rsidRPr="003614CB">
        <w:rPr>
          <w:rFonts w:ascii="Times New Roman" w:hAnsi="Times New Roman" w:cs="Times New Roman"/>
          <w:sz w:val="24"/>
          <w:szCs w:val="24"/>
          <w:lang w:val="en-GB"/>
        </w:rPr>
        <w:t>).</w:t>
      </w:r>
    </w:p>
    <w:bookmarkEnd w:id="11"/>
    <w:p w14:paraId="381C9F06" w14:textId="78961297" w:rsidR="00F837F2" w:rsidRPr="003614CB" w:rsidRDefault="00F837F2" w:rsidP="00C23B00">
      <w:pPr>
        <w:pStyle w:val="Default"/>
        <w:jc w:val="both"/>
        <w:rPr>
          <w:color w:val="auto"/>
        </w:rPr>
      </w:pPr>
      <w:r w:rsidRPr="003614CB">
        <w:rPr>
          <w:color w:val="auto"/>
        </w:rPr>
        <w:t>4.2</w:t>
      </w:r>
      <w:r w:rsidR="000B792A">
        <w:rPr>
          <w:color w:val="auto"/>
        </w:rPr>
        <w:t>4</w:t>
      </w:r>
      <w:r w:rsidRPr="003614CB">
        <w:rPr>
          <w:color w:val="auto"/>
        </w:rPr>
        <w:t xml:space="preserve">.4  Ühe proovi all mõeldakse ühe grupi ühest kohast võetud proovi. </w:t>
      </w:r>
    </w:p>
    <w:p w14:paraId="3D0D766E" w14:textId="30541CD3" w:rsidR="00F837F2" w:rsidRPr="003614CB" w:rsidRDefault="00F837F2" w:rsidP="00C23B00">
      <w:pPr>
        <w:pStyle w:val="Default"/>
        <w:ind w:left="709" w:hanging="709"/>
        <w:jc w:val="both"/>
        <w:rPr>
          <w:color w:val="auto"/>
        </w:rPr>
      </w:pPr>
      <w:r w:rsidRPr="003614CB">
        <w:rPr>
          <w:color w:val="auto"/>
        </w:rPr>
        <w:t>4.2</w:t>
      </w:r>
      <w:r w:rsidR="000B792A">
        <w:rPr>
          <w:color w:val="auto"/>
        </w:rPr>
        <w:t>4</w:t>
      </w:r>
      <w:r w:rsidRPr="003614CB">
        <w:rPr>
          <w:color w:val="auto"/>
        </w:rPr>
        <w:t>.5 Erandina on mitme proovi esitamine ühes tellimuses lubatud teatud ühetüübiliste proovide samade omaduste katsetusete tellimise korral, mis võetakse teelt erinevatelt pikettidelt nt:</w:t>
      </w:r>
    </w:p>
    <w:p w14:paraId="48853E37" w14:textId="77777777" w:rsidR="00F837F2" w:rsidRPr="003614CB" w:rsidRDefault="00F837F2" w:rsidP="00C23B00">
      <w:pPr>
        <w:pStyle w:val="Default"/>
        <w:numPr>
          <w:ilvl w:val="0"/>
          <w:numId w:val="9"/>
        </w:numPr>
        <w:ind w:left="0" w:firstLine="709"/>
        <w:jc w:val="both"/>
        <w:rPr>
          <w:color w:val="auto"/>
        </w:rPr>
      </w:pPr>
      <w:r w:rsidRPr="003614CB">
        <w:rPr>
          <w:color w:val="auto"/>
        </w:rPr>
        <w:t>asfaltkatte puurkehad;</w:t>
      </w:r>
    </w:p>
    <w:p w14:paraId="3AB09F2B" w14:textId="77777777" w:rsidR="00F837F2" w:rsidRPr="003614CB" w:rsidRDefault="00F837F2" w:rsidP="00C23B00">
      <w:pPr>
        <w:pStyle w:val="Default"/>
        <w:numPr>
          <w:ilvl w:val="0"/>
          <w:numId w:val="9"/>
        </w:numPr>
        <w:ind w:left="0" w:firstLine="709"/>
        <w:jc w:val="both"/>
        <w:rPr>
          <w:color w:val="auto"/>
        </w:rPr>
      </w:pPr>
      <w:r w:rsidRPr="003614CB">
        <w:rPr>
          <w:color w:val="auto"/>
        </w:rPr>
        <w:t>stabiliseeritud segu puur- ja proovikehad;</w:t>
      </w:r>
    </w:p>
    <w:p w14:paraId="24D710A3" w14:textId="77777777" w:rsidR="00F837F2" w:rsidRPr="003614CB" w:rsidRDefault="00F837F2" w:rsidP="00C23B00">
      <w:pPr>
        <w:pStyle w:val="Default"/>
        <w:numPr>
          <w:ilvl w:val="0"/>
          <w:numId w:val="9"/>
        </w:numPr>
        <w:ind w:left="0" w:firstLine="709"/>
        <w:jc w:val="both"/>
        <w:rPr>
          <w:color w:val="auto"/>
        </w:rPr>
      </w:pPr>
      <w:r w:rsidRPr="003614CB">
        <w:rPr>
          <w:color w:val="auto"/>
        </w:rPr>
        <w:t>täitematerjalide filtratsiooni proovid;</w:t>
      </w:r>
    </w:p>
    <w:p w14:paraId="69A5F2C9" w14:textId="77777777" w:rsidR="00F837F2" w:rsidRPr="003614CB" w:rsidRDefault="00F837F2" w:rsidP="00C23B00">
      <w:pPr>
        <w:pStyle w:val="Default"/>
        <w:numPr>
          <w:ilvl w:val="0"/>
          <w:numId w:val="9"/>
        </w:numPr>
        <w:ind w:left="0" w:firstLine="709"/>
        <w:jc w:val="both"/>
        <w:rPr>
          <w:color w:val="auto"/>
        </w:rPr>
      </w:pPr>
      <w:r w:rsidRPr="003614CB">
        <w:rPr>
          <w:color w:val="auto"/>
        </w:rPr>
        <w:t>peenra terakoostise proovid;</w:t>
      </w:r>
    </w:p>
    <w:p w14:paraId="1E60045B" w14:textId="77777777" w:rsidR="00F837F2" w:rsidRPr="003614CB" w:rsidRDefault="00F837F2" w:rsidP="00C23B00">
      <w:pPr>
        <w:pStyle w:val="Default"/>
        <w:numPr>
          <w:ilvl w:val="0"/>
          <w:numId w:val="9"/>
        </w:numPr>
        <w:ind w:left="0" w:firstLine="709"/>
        <w:jc w:val="both"/>
        <w:rPr>
          <w:color w:val="auto"/>
        </w:rPr>
      </w:pPr>
      <w:r w:rsidRPr="003614CB">
        <w:rPr>
          <w:color w:val="auto"/>
        </w:rPr>
        <w:t>asfaltsegu või stabiliseeritud segu lahustuva sideaine sisaldus ja terakoostis.</w:t>
      </w:r>
    </w:p>
    <w:p w14:paraId="6493C9C8" w14:textId="25E288C5"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 xml:space="preserve">.6 Labori valiku tegemisel tuleb järgida laboriteenuste raamhankes esitatud hindade pingerida ning tellimus tuleb esitada valitud katsele(tele) kõige soodsamat hinda pakkunud ehk nr 1 laborisse. Esimesest valikust erineva labori valimine on aktsepteeritav mõjuva põhjuse olemasolul ja kooskõlastatult </w:t>
      </w:r>
      <w:r w:rsidR="00425577">
        <w:rPr>
          <w:rFonts w:ascii="Times New Roman" w:hAnsi="Times New Roman" w:cs="Times New Roman"/>
          <w:sz w:val="24"/>
          <w:szCs w:val="24"/>
        </w:rPr>
        <w:t xml:space="preserve">Tellija </w:t>
      </w:r>
      <w:r w:rsidRPr="003614CB">
        <w:rPr>
          <w:rFonts w:ascii="Times New Roman" w:hAnsi="Times New Roman" w:cs="Times New Roman"/>
          <w:sz w:val="24"/>
          <w:szCs w:val="24"/>
        </w:rPr>
        <w:t>projektijuhiga. Tellimuse esitamisel tuleb lisada vastav põhjendus. Nr 1 laborist erineva labori valik on lubatud ka juhul, kui nr 1 labori tellimuse täitmise eeldatav tähtaeg on üle 5 päeva pikem, kui mõne järgneva, samu katseid pakkuva labori tellimuse täitmise eeldatav tähtaeg.</w:t>
      </w:r>
    </w:p>
    <w:p w14:paraId="14B0FCBD" w14:textId="7EA5B74B"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.7 Kõik laborisse viidud proovid peavad olema tähistatud tellimuse numbri ning inseneri nime ja kontaktandmetega.</w:t>
      </w:r>
    </w:p>
    <w:p w14:paraId="64DC9488" w14:textId="3675AE42" w:rsidR="00F837F2" w:rsidRPr="003614CB" w:rsidRDefault="00F837F2" w:rsidP="00C23B00">
      <w:pPr>
        <w:spacing w:after="0" w:line="240" w:lineRule="auto"/>
        <w:ind w:left="709" w:hanging="709"/>
        <w:jc w:val="both"/>
        <w:rPr>
          <w:rFonts w:ascii="Times New Roman" w:hAnsi="Times New Roman" w:cs="Times New Roman"/>
          <w:sz w:val="24"/>
          <w:szCs w:val="24"/>
        </w:rPr>
      </w:pPr>
      <w:r w:rsidRPr="003614CB">
        <w:rPr>
          <w:rFonts w:ascii="Times New Roman" w:hAnsi="Times New Roman" w:cs="Times New Roman"/>
          <w:sz w:val="24"/>
          <w:szCs w:val="24"/>
        </w:rPr>
        <w:t>4.2</w:t>
      </w:r>
      <w:r w:rsidR="000B792A">
        <w:rPr>
          <w:rFonts w:ascii="Times New Roman" w:hAnsi="Times New Roman" w:cs="Times New Roman"/>
          <w:sz w:val="24"/>
          <w:szCs w:val="24"/>
        </w:rPr>
        <w:t>4</w:t>
      </w:r>
      <w:r w:rsidRPr="003614CB">
        <w:rPr>
          <w:rFonts w:ascii="Times New Roman" w:hAnsi="Times New Roman" w:cs="Times New Roman"/>
          <w:sz w:val="24"/>
          <w:szCs w:val="24"/>
        </w:rPr>
        <w:t xml:space="preserve">.8 Juhul, kui </w:t>
      </w:r>
      <w:r w:rsidR="00DF6FE1">
        <w:rPr>
          <w:rFonts w:ascii="Times New Roman" w:hAnsi="Times New Roman" w:cs="Times New Roman"/>
          <w:sz w:val="24"/>
          <w:szCs w:val="24"/>
        </w:rPr>
        <w:t>I</w:t>
      </w:r>
      <w:r w:rsidRPr="003614CB">
        <w:rPr>
          <w:rFonts w:ascii="Times New Roman" w:hAnsi="Times New Roman" w:cs="Times New Roman"/>
          <w:sz w:val="24"/>
          <w:szCs w:val="24"/>
        </w:rPr>
        <w:t xml:space="preserve">nsener pole katsemeetodi valikus kindel, konsulteerib </w:t>
      </w:r>
      <w:r w:rsidR="00DF6FE1">
        <w:rPr>
          <w:rFonts w:ascii="Times New Roman" w:hAnsi="Times New Roman" w:cs="Times New Roman"/>
          <w:sz w:val="24"/>
          <w:szCs w:val="24"/>
        </w:rPr>
        <w:t>I</w:t>
      </w:r>
      <w:r w:rsidRPr="003614CB">
        <w:rPr>
          <w:rFonts w:ascii="Times New Roman" w:hAnsi="Times New Roman" w:cs="Times New Roman"/>
          <w:sz w:val="24"/>
          <w:szCs w:val="24"/>
        </w:rPr>
        <w:t>nsener eelnevalt   laboriga.</w:t>
      </w:r>
    </w:p>
    <w:p w14:paraId="0C179160" w14:textId="494CB65C" w:rsidR="00096280" w:rsidRPr="003614CB" w:rsidRDefault="00096280"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laboriproovid tuleb</w:t>
      </w:r>
      <w:r w:rsidR="00152414" w:rsidRPr="003614CB">
        <w:rPr>
          <w:rFonts w:ascii="Times New Roman" w:hAnsi="Times New Roman" w:cs="Times New Roman"/>
          <w:sz w:val="24"/>
          <w:szCs w:val="24"/>
        </w:rPr>
        <w:t xml:space="preserve"> viia objektilt päeva lõpuks</w:t>
      </w:r>
      <w:r w:rsidRPr="003614CB">
        <w:rPr>
          <w:rFonts w:ascii="Times New Roman" w:hAnsi="Times New Roman" w:cs="Times New Roman"/>
          <w:sz w:val="24"/>
          <w:szCs w:val="24"/>
        </w:rPr>
        <w:t xml:space="preserve"> lukustatud ruumi,</w:t>
      </w:r>
      <w:r w:rsidR="00152414" w:rsidRPr="003614CB">
        <w:rPr>
          <w:rFonts w:ascii="Times New Roman" w:hAnsi="Times New Roman" w:cs="Times New Roman"/>
          <w:sz w:val="24"/>
          <w:szCs w:val="24"/>
        </w:rPr>
        <w:t xml:space="preserve"> millele on</w:t>
      </w:r>
      <w:r w:rsidRPr="003614CB">
        <w:rPr>
          <w:rFonts w:ascii="Times New Roman" w:hAnsi="Times New Roman" w:cs="Times New Roman"/>
          <w:sz w:val="24"/>
          <w:szCs w:val="24"/>
        </w:rPr>
        <w:t xml:space="preserve"> ainult Inseneril ligipääs. Hiljemalt </w:t>
      </w:r>
      <w:r w:rsidR="00A70872" w:rsidRPr="003614CB">
        <w:rPr>
          <w:rFonts w:ascii="Times New Roman" w:hAnsi="Times New Roman" w:cs="Times New Roman"/>
          <w:sz w:val="24"/>
          <w:szCs w:val="24"/>
        </w:rPr>
        <w:t>3</w:t>
      </w:r>
      <w:r w:rsidRPr="003614CB">
        <w:rPr>
          <w:rFonts w:ascii="Times New Roman" w:hAnsi="Times New Roman" w:cs="Times New Roman"/>
          <w:sz w:val="24"/>
          <w:szCs w:val="24"/>
        </w:rPr>
        <w:t xml:space="preserve"> tööpäeva</w:t>
      </w:r>
      <w:r w:rsidR="00E83857" w:rsidRPr="003614CB">
        <w:rPr>
          <w:rFonts w:ascii="Times New Roman" w:hAnsi="Times New Roman" w:cs="Times New Roman"/>
          <w:sz w:val="24"/>
          <w:szCs w:val="24"/>
        </w:rPr>
        <w:t xml:space="preserve"> </w:t>
      </w:r>
      <w:r w:rsidRPr="003614CB">
        <w:rPr>
          <w:rFonts w:ascii="Times New Roman" w:hAnsi="Times New Roman" w:cs="Times New Roman"/>
          <w:sz w:val="24"/>
          <w:szCs w:val="24"/>
        </w:rPr>
        <w:t>jooksul</w:t>
      </w:r>
      <w:r w:rsidR="00C1398A" w:rsidRPr="003614CB">
        <w:rPr>
          <w:rFonts w:ascii="Times New Roman" w:hAnsi="Times New Roman" w:cs="Times New Roman"/>
          <w:sz w:val="24"/>
          <w:szCs w:val="24"/>
        </w:rPr>
        <w:t xml:space="preserve"> </w:t>
      </w:r>
      <w:r w:rsidRPr="003614CB">
        <w:rPr>
          <w:rFonts w:ascii="Times New Roman" w:hAnsi="Times New Roman" w:cs="Times New Roman"/>
          <w:sz w:val="24"/>
          <w:szCs w:val="24"/>
        </w:rPr>
        <w:t>tuleb B</w:t>
      </w:r>
      <w:r w:rsidR="00B47B0A">
        <w:rPr>
          <w:rFonts w:ascii="Times New Roman" w:hAnsi="Times New Roman" w:cs="Times New Roman"/>
          <w:sz w:val="24"/>
          <w:szCs w:val="24"/>
        </w:rPr>
        <w:t xml:space="preserve"> proovid</w:t>
      </w:r>
      <w:r w:rsidR="008A0F81">
        <w:rPr>
          <w:rFonts w:ascii="Times New Roman" w:hAnsi="Times New Roman" w:cs="Times New Roman"/>
          <w:sz w:val="24"/>
          <w:szCs w:val="24"/>
        </w:rPr>
        <w:t xml:space="preserve"> </w:t>
      </w:r>
      <w:r w:rsidR="00152414" w:rsidRPr="003614CB">
        <w:rPr>
          <w:rFonts w:ascii="Times New Roman" w:hAnsi="Times New Roman" w:cs="Times New Roman"/>
          <w:sz w:val="24"/>
          <w:szCs w:val="24"/>
        </w:rPr>
        <w:t>esitada</w:t>
      </w:r>
      <w:r w:rsidRPr="003614CB">
        <w:rPr>
          <w:rFonts w:ascii="Times New Roman" w:hAnsi="Times New Roman" w:cs="Times New Roman"/>
          <w:sz w:val="24"/>
          <w:szCs w:val="24"/>
        </w:rPr>
        <w:t xml:space="preserve"> Tellijale</w:t>
      </w:r>
      <w:r w:rsidR="00F20421" w:rsidRPr="003614CB">
        <w:rPr>
          <w:rFonts w:ascii="Times New Roman" w:hAnsi="Times New Roman" w:cs="Times New Roman"/>
          <w:sz w:val="24"/>
          <w:szCs w:val="24"/>
        </w:rPr>
        <w:t>, kui ei ole kokkulepitud teisiti.</w:t>
      </w:r>
    </w:p>
    <w:p w14:paraId="5129A54B" w14:textId="1EFCC070" w:rsidR="00BA0907" w:rsidRPr="005900CC" w:rsidRDefault="00A50E33" w:rsidP="00C23B00">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3614CB">
        <w:rPr>
          <w:rFonts w:ascii="Times New Roman" w:hAnsi="Times New Roman" w:cs="Times New Roman"/>
          <w:sz w:val="24"/>
          <w:szCs w:val="24"/>
        </w:rPr>
        <w:t>v</w:t>
      </w:r>
      <w:r w:rsidR="00BA0907" w:rsidRPr="003614CB">
        <w:rPr>
          <w:rFonts w:ascii="Times New Roman" w:hAnsi="Times New Roman" w:cs="Times New Roman"/>
          <w:sz w:val="24"/>
          <w:szCs w:val="24"/>
        </w:rPr>
        <w:t>astuvõtutoimingute käigus võetud proovide laboriteenuse eest tasub laborile Tellija. Transpordi maksumus peab sisalduma Inseneri pakkumuse hinnas</w:t>
      </w:r>
      <w:r w:rsidR="00B758BD" w:rsidRPr="003614CB">
        <w:rPr>
          <w:rFonts w:ascii="Times New Roman" w:hAnsi="Times New Roman" w:cs="Times New Roman"/>
          <w:sz w:val="24"/>
          <w:szCs w:val="24"/>
        </w:rPr>
        <w:t xml:space="preserve"> (sh ka B</w:t>
      </w:r>
      <w:r w:rsidR="00C5485F">
        <w:rPr>
          <w:rFonts w:ascii="Times New Roman" w:hAnsi="Times New Roman" w:cs="Times New Roman"/>
          <w:sz w:val="24"/>
          <w:szCs w:val="24"/>
        </w:rPr>
        <w:t xml:space="preserve"> </w:t>
      </w:r>
      <w:r w:rsidR="00B758BD" w:rsidRPr="003614CB">
        <w:rPr>
          <w:rFonts w:ascii="Times New Roman" w:hAnsi="Times New Roman" w:cs="Times New Roman"/>
          <w:sz w:val="24"/>
          <w:szCs w:val="24"/>
        </w:rPr>
        <w:t>proovid vastavalt Töövõtjaga eelnevalt kokkulepitud laborisse)</w:t>
      </w:r>
      <w:r w:rsidR="00BA0907" w:rsidRPr="003614CB">
        <w:rPr>
          <w:rFonts w:ascii="Times New Roman" w:hAnsi="Times New Roman" w:cs="Times New Roman"/>
          <w:sz w:val="24"/>
          <w:szCs w:val="24"/>
        </w:rPr>
        <w:t>. Insener viib</w:t>
      </w:r>
      <w:r w:rsidR="003D0BE9" w:rsidRPr="003614CB">
        <w:rPr>
          <w:rFonts w:ascii="Times New Roman" w:hAnsi="Times New Roman" w:cs="Times New Roman"/>
          <w:sz w:val="24"/>
          <w:szCs w:val="24"/>
        </w:rPr>
        <w:t xml:space="preserve"> </w:t>
      </w:r>
      <w:r w:rsidR="00BA0907" w:rsidRPr="003614CB">
        <w:rPr>
          <w:rFonts w:ascii="Times New Roman" w:hAnsi="Times New Roman" w:cs="Times New Roman"/>
          <w:sz w:val="24"/>
          <w:szCs w:val="24"/>
        </w:rPr>
        <w:t xml:space="preserve">proovi akrediteeritud laborisse (välja arvatud Töövõtja omanduses olev labor) 3 tööpäeva jooksul ning teavitab Töövõtjat ja Tellijat katsete tulemustest viivitamatult peale </w:t>
      </w:r>
      <w:r w:rsidR="00BA0907" w:rsidRPr="2347DC80">
        <w:rPr>
          <w:rFonts w:ascii="Times New Roman" w:hAnsi="Times New Roman" w:cs="Times New Roman"/>
          <w:sz w:val="24"/>
          <w:szCs w:val="24"/>
        </w:rPr>
        <w:t>tulemuste kättesaamist, samuti asjaoludest kui ta seda teha ei saa</w:t>
      </w:r>
      <w:r w:rsidR="00F82B1B" w:rsidRPr="2347DC80">
        <w:rPr>
          <w:rFonts w:ascii="Times New Roman" w:hAnsi="Times New Roman" w:cs="Times New Roman"/>
          <w:sz w:val="24"/>
          <w:szCs w:val="24"/>
        </w:rPr>
        <w:t xml:space="preserve">. </w:t>
      </w:r>
      <w:bookmarkStart w:id="12" w:name="_Hlk58403362"/>
      <w:r w:rsidR="00F83291">
        <w:rPr>
          <w:rFonts w:ascii="Times New Roman" w:hAnsi="Times New Roman" w:cs="Times New Roman"/>
          <w:sz w:val="24"/>
          <w:szCs w:val="24"/>
        </w:rPr>
        <w:t>Insener annab katsete tulemustele hinnangu 3 tööpäeva jooksul elektrooniliselt emaili teel ja katsete andmed kantakse finantsarvutustesse.</w:t>
      </w:r>
      <w:bookmarkEnd w:id="12"/>
    </w:p>
    <w:p w14:paraId="45B703BD" w14:textId="0CDA1D56" w:rsidR="00BA0907" w:rsidRPr="005900CC"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j</w:t>
      </w:r>
      <w:r w:rsidR="00BA0907" w:rsidRPr="005900CC">
        <w:rPr>
          <w:rFonts w:ascii="Times New Roman" w:hAnsi="Times New Roman" w:cs="Times New Roman"/>
          <w:sz w:val="24"/>
          <w:szCs w:val="24"/>
        </w:rPr>
        <w:t>äädvustama Töö progressi ja olulisemaid tööde etappe. Esitama digitaalselt Tellijale fotod</w:t>
      </w:r>
      <w:r w:rsidR="00FD40CB">
        <w:rPr>
          <w:rFonts w:ascii="Times New Roman" w:hAnsi="Times New Roman" w:cs="Times New Roman"/>
          <w:sz w:val="24"/>
          <w:szCs w:val="24"/>
        </w:rPr>
        <w:t>,</w:t>
      </w:r>
      <w:r w:rsidR="00BA0907" w:rsidRPr="005900CC">
        <w:rPr>
          <w:rFonts w:ascii="Times New Roman" w:hAnsi="Times New Roman" w:cs="Times New Roman"/>
          <w:sz w:val="24"/>
          <w:szCs w:val="24"/>
        </w:rPr>
        <w:t xml:space="preserve"> </w:t>
      </w:r>
      <w:r w:rsidR="00BA0907" w:rsidRPr="00E07B5A">
        <w:rPr>
          <w:rFonts w:ascii="Times New Roman" w:hAnsi="Times New Roman" w:cs="Times New Roman"/>
          <w:sz w:val="24"/>
          <w:szCs w:val="24"/>
          <w:highlight w:val="yellow"/>
        </w:rPr>
        <w:t xml:space="preserve">vähemalt </w:t>
      </w:r>
      <w:r w:rsidR="00AE53DB">
        <w:rPr>
          <w:rFonts w:ascii="Times New Roman" w:hAnsi="Times New Roman" w:cs="Times New Roman"/>
          <w:sz w:val="24"/>
          <w:szCs w:val="24"/>
          <w:highlight w:val="yellow"/>
        </w:rPr>
        <w:t>40</w:t>
      </w:r>
      <w:r w:rsidR="003D0BE9" w:rsidRPr="00E07B5A">
        <w:rPr>
          <w:rFonts w:ascii="Times New Roman" w:hAnsi="Times New Roman" w:cs="Times New Roman"/>
          <w:sz w:val="24"/>
          <w:szCs w:val="24"/>
          <w:highlight w:val="yellow"/>
        </w:rPr>
        <w:t xml:space="preserve"> </w:t>
      </w:r>
      <w:r w:rsidR="00BA0907" w:rsidRPr="00E07B5A">
        <w:rPr>
          <w:rFonts w:ascii="Times New Roman" w:hAnsi="Times New Roman" w:cs="Times New Roman"/>
          <w:sz w:val="24"/>
          <w:szCs w:val="24"/>
          <w:highlight w:val="yellow"/>
        </w:rPr>
        <w:t>kontrollfotot</w:t>
      </w:r>
      <w:r w:rsidR="00BA0907" w:rsidRPr="005900CC">
        <w:rPr>
          <w:rFonts w:ascii="Times New Roman" w:hAnsi="Times New Roman" w:cs="Times New Roman"/>
          <w:sz w:val="24"/>
          <w:szCs w:val="24"/>
        </w:rPr>
        <w:t xml:space="preserve"> kuus. Fotod pealkirjastatud: </w:t>
      </w:r>
      <w:r w:rsidR="004E0BC1">
        <w:rPr>
          <w:rFonts w:ascii="Times New Roman" w:hAnsi="Times New Roman" w:cs="Times New Roman"/>
          <w:sz w:val="24"/>
          <w:szCs w:val="24"/>
        </w:rPr>
        <w:t xml:space="preserve">tööprotsess, </w:t>
      </w:r>
      <w:r w:rsidR="00BA0907" w:rsidRPr="005900CC">
        <w:rPr>
          <w:rFonts w:ascii="Times New Roman" w:hAnsi="Times New Roman" w:cs="Times New Roman"/>
          <w:sz w:val="24"/>
          <w:szCs w:val="24"/>
        </w:rPr>
        <w:t>aeg ja asukoht (</w:t>
      </w:r>
      <w:proofErr w:type="spellStart"/>
      <w:r w:rsidR="00BA0907" w:rsidRPr="005900CC">
        <w:rPr>
          <w:rFonts w:ascii="Times New Roman" w:hAnsi="Times New Roman" w:cs="Times New Roman"/>
          <w:sz w:val="24"/>
          <w:szCs w:val="24"/>
        </w:rPr>
        <w:t>piketiliselt</w:t>
      </w:r>
      <w:proofErr w:type="spellEnd"/>
      <w:r w:rsidR="00BA0907" w:rsidRPr="005900CC">
        <w:rPr>
          <w:rFonts w:ascii="Times New Roman" w:hAnsi="Times New Roman" w:cs="Times New Roman"/>
          <w:sz w:val="24"/>
          <w:szCs w:val="24"/>
        </w:rPr>
        <w:t>)</w:t>
      </w:r>
      <w:r w:rsidR="00652862">
        <w:rPr>
          <w:rFonts w:ascii="Times New Roman" w:hAnsi="Times New Roman" w:cs="Times New Roman"/>
          <w:sz w:val="24"/>
          <w:szCs w:val="24"/>
        </w:rPr>
        <w:t xml:space="preserve"> või koordinaatidega</w:t>
      </w:r>
      <w:r w:rsidR="00BA0907" w:rsidRPr="005900CC">
        <w:rPr>
          <w:rFonts w:ascii="Times New Roman" w:hAnsi="Times New Roman" w:cs="Times New Roman"/>
          <w:sz w:val="24"/>
          <w:szCs w:val="24"/>
        </w:rPr>
        <w:t>;</w:t>
      </w:r>
    </w:p>
    <w:p w14:paraId="23E96845" w14:textId="6FAE7A99" w:rsidR="00BA0907" w:rsidRPr="005900CC" w:rsidRDefault="006A05B0"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ette valmistama</w:t>
      </w:r>
      <w:r w:rsidR="00BA0907" w:rsidRPr="005900CC">
        <w:rPr>
          <w:rFonts w:ascii="Times New Roman" w:hAnsi="Times New Roman" w:cs="Times New Roman"/>
          <w:sz w:val="24"/>
          <w:szCs w:val="24"/>
        </w:rPr>
        <w:t xml:space="preserve"> tehtud Töö </w:t>
      </w:r>
      <w:r w:rsidR="002A6747">
        <w:rPr>
          <w:rFonts w:ascii="Times New Roman" w:hAnsi="Times New Roman" w:cs="Times New Roman"/>
          <w:sz w:val="24"/>
          <w:szCs w:val="24"/>
        </w:rPr>
        <w:t xml:space="preserve">finantsarvutust ja mittekvaliteetsete tööde(olemasolul) eest </w:t>
      </w:r>
      <w:r w:rsidR="00BA0907" w:rsidRPr="005900CC">
        <w:rPr>
          <w:rFonts w:ascii="Times New Roman" w:hAnsi="Times New Roman" w:cs="Times New Roman"/>
          <w:sz w:val="24"/>
          <w:szCs w:val="24"/>
        </w:rPr>
        <w:t>mahaarvamisi</w:t>
      </w:r>
      <w:r w:rsidR="002A6747">
        <w:rPr>
          <w:rFonts w:ascii="Times New Roman" w:hAnsi="Times New Roman" w:cs="Times New Roman"/>
          <w:sz w:val="24"/>
          <w:szCs w:val="24"/>
        </w:rPr>
        <w:t>.</w:t>
      </w:r>
    </w:p>
    <w:p w14:paraId="2479B091" w14:textId="782B1C66" w:rsidR="003C12C1"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5900CC">
        <w:rPr>
          <w:rFonts w:ascii="Times New Roman" w:hAnsi="Times New Roman" w:cs="Times New Roman"/>
          <w:sz w:val="24"/>
          <w:szCs w:val="24"/>
        </w:rPr>
        <w:t>ontrollima objekti teenindusvedudel kasutatavate veokite koormuspiirangutest kinnipidamist</w:t>
      </w:r>
      <w:r w:rsidR="00C1398A" w:rsidRPr="00173726">
        <w:rPr>
          <w:rFonts w:ascii="Times New Roman" w:hAnsi="Times New Roman" w:cs="Times New Roman"/>
          <w:sz w:val="24"/>
          <w:szCs w:val="24"/>
        </w:rPr>
        <w:t xml:space="preserve"> </w:t>
      </w:r>
      <w:r w:rsidR="00BA0907" w:rsidRPr="005900CC">
        <w:rPr>
          <w:rFonts w:ascii="Times New Roman" w:hAnsi="Times New Roman" w:cs="Times New Roman"/>
          <w:sz w:val="24"/>
          <w:szCs w:val="24"/>
        </w:rPr>
        <w:t>ja koormuspiirangute rikkumise korral esita</w:t>
      </w:r>
      <w:r w:rsidR="00051D31">
        <w:rPr>
          <w:rFonts w:ascii="Times New Roman" w:hAnsi="Times New Roman" w:cs="Times New Roman"/>
          <w:sz w:val="24"/>
          <w:szCs w:val="24"/>
        </w:rPr>
        <w:t xml:space="preserve">ma </w:t>
      </w:r>
      <w:r w:rsidR="00BA0907" w:rsidRPr="005900CC">
        <w:rPr>
          <w:rFonts w:ascii="Times New Roman" w:hAnsi="Times New Roman" w:cs="Times New Roman"/>
          <w:sz w:val="24"/>
          <w:szCs w:val="24"/>
        </w:rPr>
        <w:t>koheselt Tellija</w:t>
      </w:r>
      <w:r w:rsidR="003D0BE9">
        <w:rPr>
          <w:rFonts w:ascii="Times New Roman" w:hAnsi="Times New Roman" w:cs="Times New Roman"/>
          <w:sz w:val="24"/>
          <w:szCs w:val="24"/>
        </w:rPr>
        <w:t>le</w:t>
      </w:r>
      <w:r w:rsidR="00BA0907" w:rsidRPr="005900CC">
        <w:rPr>
          <w:rFonts w:ascii="Times New Roman" w:hAnsi="Times New Roman" w:cs="Times New Roman"/>
          <w:sz w:val="24"/>
          <w:szCs w:val="24"/>
        </w:rPr>
        <w:t xml:space="preserve"> tõendusmaterjal</w:t>
      </w:r>
      <w:r w:rsidR="003D0BE9">
        <w:rPr>
          <w:rFonts w:ascii="Times New Roman" w:hAnsi="Times New Roman" w:cs="Times New Roman"/>
          <w:sz w:val="24"/>
          <w:szCs w:val="24"/>
        </w:rPr>
        <w:t>i</w:t>
      </w:r>
      <w:r w:rsidR="00BA0907" w:rsidRPr="005900CC">
        <w:rPr>
          <w:rFonts w:ascii="Times New Roman" w:hAnsi="Times New Roman" w:cs="Times New Roman"/>
          <w:sz w:val="24"/>
          <w:szCs w:val="24"/>
        </w:rPr>
        <w:t xml:space="preserve"> (väljavõte saatelehtedest, fotod jms)</w:t>
      </w:r>
      <w:r>
        <w:rPr>
          <w:rFonts w:ascii="Times New Roman" w:hAnsi="Times New Roman" w:cs="Times New Roman"/>
          <w:sz w:val="24"/>
          <w:szCs w:val="24"/>
        </w:rPr>
        <w:t xml:space="preserve"> ning igakordsel rikkumisel teavitama koheselt ka Töövõtja projektijuhti Töövõtja tegevuse korrigeerimise eesmärgil.</w:t>
      </w:r>
    </w:p>
    <w:p w14:paraId="4C51F742" w14:textId="035C4B81" w:rsidR="00BA0907" w:rsidRPr="00173726" w:rsidRDefault="002B306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bookmarkStart w:id="13" w:name="_Hlk496717463"/>
      <w:r w:rsidRPr="2347DC80">
        <w:rPr>
          <w:rFonts w:ascii="Times New Roman" w:hAnsi="Times New Roman" w:cs="Times New Roman"/>
          <w:sz w:val="24"/>
          <w:szCs w:val="24"/>
        </w:rPr>
        <w:t>k</w:t>
      </w:r>
      <w:r w:rsidR="00173726" w:rsidRPr="2347DC80">
        <w:rPr>
          <w:rFonts w:ascii="Times New Roman" w:hAnsi="Times New Roman" w:cs="Times New Roman"/>
          <w:sz w:val="24"/>
          <w:szCs w:val="24"/>
        </w:rPr>
        <w:t xml:space="preserve">okku koguma </w:t>
      </w:r>
      <w:r w:rsidR="003C12C1" w:rsidRPr="2347DC80">
        <w:rPr>
          <w:rFonts w:ascii="Times New Roman" w:hAnsi="Times New Roman" w:cs="Times New Roman"/>
          <w:sz w:val="24"/>
          <w:szCs w:val="24"/>
        </w:rPr>
        <w:t xml:space="preserve">objektile saabunud </w:t>
      </w:r>
      <w:r w:rsidR="006C689E" w:rsidRPr="2347DC80">
        <w:rPr>
          <w:rFonts w:ascii="Times New Roman" w:hAnsi="Times New Roman" w:cs="Times New Roman"/>
          <w:sz w:val="24"/>
          <w:szCs w:val="24"/>
        </w:rPr>
        <w:t>materjalide saatelehed nende vastavuse hindamiseks</w:t>
      </w:r>
      <w:r w:rsidR="000D5EB5" w:rsidRPr="2347DC80">
        <w:rPr>
          <w:rFonts w:ascii="Times New Roman" w:hAnsi="Times New Roman" w:cs="Times New Roman"/>
          <w:sz w:val="24"/>
          <w:szCs w:val="24"/>
        </w:rPr>
        <w:t xml:space="preserve"> ja ülekaalulis</w:t>
      </w:r>
      <w:r w:rsidR="006C689E" w:rsidRPr="2347DC80">
        <w:rPr>
          <w:rFonts w:ascii="Times New Roman" w:hAnsi="Times New Roman" w:cs="Times New Roman"/>
          <w:sz w:val="24"/>
          <w:szCs w:val="24"/>
        </w:rPr>
        <w:t>te veoste kontrolliks.</w:t>
      </w:r>
      <w:r w:rsidR="006C689E" w:rsidRPr="2347DC80">
        <w:rPr>
          <w:rFonts w:ascii="Times New Roman" w:hAnsi="Times New Roman" w:cs="Times New Roman"/>
          <w:color w:val="00B050"/>
          <w:sz w:val="24"/>
          <w:szCs w:val="24"/>
        </w:rPr>
        <w:t xml:space="preserve"> </w:t>
      </w:r>
      <w:r w:rsidR="00AF1946">
        <w:rPr>
          <w:rFonts w:ascii="Times New Roman" w:hAnsi="Times New Roman" w:cs="Times New Roman"/>
          <w:sz w:val="24"/>
          <w:szCs w:val="24"/>
        </w:rPr>
        <w:t>S</w:t>
      </w:r>
      <w:r w:rsidR="000D5EB5" w:rsidRPr="00C531E0">
        <w:rPr>
          <w:rFonts w:ascii="Times New Roman" w:hAnsi="Times New Roman" w:cs="Times New Roman"/>
          <w:sz w:val="24"/>
          <w:szCs w:val="24"/>
        </w:rPr>
        <w:t>aatelehed</w:t>
      </w:r>
      <w:r w:rsidR="006C689E" w:rsidRPr="00C531E0">
        <w:rPr>
          <w:rFonts w:ascii="Times New Roman" w:hAnsi="Times New Roman" w:cs="Times New Roman"/>
          <w:sz w:val="24"/>
          <w:szCs w:val="24"/>
        </w:rPr>
        <w:t xml:space="preserve"> ja </w:t>
      </w:r>
      <w:r w:rsidR="00830087" w:rsidRPr="00C531E0">
        <w:rPr>
          <w:rFonts w:ascii="Times New Roman" w:hAnsi="Times New Roman" w:cs="Times New Roman"/>
          <w:sz w:val="24"/>
          <w:szCs w:val="24"/>
        </w:rPr>
        <w:t xml:space="preserve">selle põhjal koostatud </w:t>
      </w:r>
      <w:r w:rsidR="00C1398A" w:rsidRPr="00C531E0">
        <w:rPr>
          <w:rFonts w:ascii="Times New Roman" w:hAnsi="Times New Roman" w:cs="Times New Roman"/>
          <w:sz w:val="24"/>
          <w:szCs w:val="24"/>
        </w:rPr>
        <w:t>koondtabelid</w:t>
      </w:r>
      <w:r w:rsidR="006C689E" w:rsidRPr="00C531E0">
        <w:rPr>
          <w:rFonts w:ascii="Times New Roman" w:hAnsi="Times New Roman" w:cs="Times New Roman"/>
          <w:sz w:val="24"/>
          <w:szCs w:val="24"/>
        </w:rPr>
        <w:t xml:space="preserve"> </w:t>
      </w:r>
      <w:r w:rsidR="00830087" w:rsidRPr="00C531E0">
        <w:rPr>
          <w:rFonts w:ascii="Times New Roman" w:hAnsi="Times New Roman" w:cs="Times New Roman"/>
          <w:sz w:val="24"/>
          <w:szCs w:val="24"/>
        </w:rPr>
        <w:t xml:space="preserve">(peab sisaldama: veoki ja/või haagise numbrit, telgede arvu, veoki lubatud kaalu/kandevõimet; materjali kaalu ja nimetust) </w:t>
      </w:r>
      <w:r w:rsidR="006C689E" w:rsidRPr="00C531E0">
        <w:rPr>
          <w:rFonts w:ascii="Times New Roman" w:hAnsi="Times New Roman" w:cs="Times New Roman"/>
          <w:sz w:val="24"/>
          <w:szCs w:val="24"/>
        </w:rPr>
        <w:t xml:space="preserve">kontrollitakse </w:t>
      </w:r>
      <w:r w:rsidR="004A2246">
        <w:rPr>
          <w:rFonts w:ascii="Times New Roman" w:hAnsi="Times New Roman" w:cs="Times New Roman"/>
          <w:sz w:val="24"/>
          <w:szCs w:val="24"/>
        </w:rPr>
        <w:t xml:space="preserve">hiljemalt </w:t>
      </w:r>
      <w:r w:rsidR="00830087" w:rsidRPr="00C531E0">
        <w:rPr>
          <w:rFonts w:ascii="Times New Roman" w:hAnsi="Times New Roman" w:cs="Times New Roman"/>
          <w:sz w:val="24"/>
          <w:szCs w:val="24"/>
        </w:rPr>
        <w:t>järgmisel tööpäeval</w:t>
      </w:r>
      <w:r w:rsidR="006C689E" w:rsidRPr="00C531E0">
        <w:rPr>
          <w:rFonts w:ascii="Times New Roman" w:hAnsi="Times New Roman" w:cs="Times New Roman"/>
          <w:sz w:val="24"/>
          <w:szCs w:val="24"/>
        </w:rPr>
        <w:t xml:space="preserve">, </w:t>
      </w:r>
      <w:r w:rsidR="00405092">
        <w:rPr>
          <w:rFonts w:ascii="Times New Roman" w:hAnsi="Times New Roman" w:cs="Times New Roman"/>
          <w:sz w:val="24"/>
          <w:szCs w:val="24"/>
        </w:rPr>
        <w:t xml:space="preserve">juhul </w:t>
      </w:r>
      <w:r w:rsidR="006C689E" w:rsidRPr="00C531E0">
        <w:rPr>
          <w:rFonts w:ascii="Times New Roman" w:hAnsi="Times New Roman" w:cs="Times New Roman"/>
          <w:sz w:val="24"/>
          <w:szCs w:val="24"/>
        </w:rPr>
        <w:t xml:space="preserve">kui </w:t>
      </w:r>
      <w:r w:rsidR="000D5EB5" w:rsidRPr="00C531E0">
        <w:rPr>
          <w:rFonts w:ascii="Times New Roman" w:hAnsi="Times New Roman" w:cs="Times New Roman"/>
          <w:sz w:val="24"/>
          <w:szCs w:val="24"/>
        </w:rPr>
        <w:t xml:space="preserve">Töövõtja </w:t>
      </w:r>
      <w:r w:rsidR="006C689E" w:rsidRPr="00C531E0">
        <w:rPr>
          <w:rFonts w:ascii="Times New Roman" w:hAnsi="Times New Roman" w:cs="Times New Roman"/>
          <w:sz w:val="24"/>
          <w:szCs w:val="24"/>
        </w:rPr>
        <w:t xml:space="preserve">esitab need </w:t>
      </w:r>
      <w:r w:rsidR="000D5EB5" w:rsidRPr="00C531E0">
        <w:rPr>
          <w:rFonts w:ascii="Times New Roman" w:hAnsi="Times New Roman" w:cs="Times New Roman"/>
          <w:sz w:val="24"/>
          <w:szCs w:val="24"/>
        </w:rPr>
        <w:t>Insenerile</w:t>
      </w:r>
      <w:r w:rsidR="00C1398A" w:rsidRPr="00C531E0">
        <w:rPr>
          <w:rFonts w:ascii="Times New Roman" w:hAnsi="Times New Roman" w:cs="Times New Roman"/>
          <w:sz w:val="24"/>
          <w:szCs w:val="24"/>
        </w:rPr>
        <w:t xml:space="preserve"> kontrolliks</w:t>
      </w:r>
      <w:r w:rsidR="00830087" w:rsidRPr="00C531E0">
        <w:rPr>
          <w:rFonts w:ascii="Times New Roman" w:hAnsi="Times New Roman" w:cs="Times New Roman"/>
          <w:sz w:val="24"/>
          <w:szCs w:val="24"/>
        </w:rPr>
        <w:t>;</w:t>
      </w:r>
      <w:bookmarkStart w:id="14" w:name="_Hlk496618652"/>
      <w:bookmarkEnd w:id="13"/>
      <w:bookmarkEnd w:id="14"/>
    </w:p>
    <w:p w14:paraId="7F8770CB" w14:textId="6A34B3E3" w:rsidR="00BB4CD1"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k</w:t>
      </w:r>
      <w:r w:rsidR="00BB4CD1" w:rsidRPr="000F2BD5">
        <w:rPr>
          <w:rFonts w:ascii="Times New Roman" w:hAnsi="Times New Roman" w:cs="Times New Roman"/>
          <w:sz w:val="24"/>
          <w:szCs w:val="24"/>
        </w:rPr>
        <w:t>orraldama ja vormistama Töö vahe- ja lõppülevaatused, heaks kiitma Töövõtja taotluse Töö vastuvõtmiseks, kui Töö on lõpetatud vastavalt Töövõtulepingule ja esitama Tellijale kinnituse Töö lõpetamise kohta</w:t>
      </w:r>
      <w:r w:rsidR="00C85AFB">
        <w:rPr>
          <w:rFonts w:ascii="Times New Roman" w:hAnsi="Times New Roman" w:cs="Times New Roman"/>
          <w:sz w:val="24"/>
          <w:szCs w:val="24"/>
        </w:rPr>
        <w:t xml:space="preserve"> ja esitama lõpparuande ühe kuu jooksul peale Töö tehnilise </w:t>
      </w:r>
      <w:r w:rsidR="00B33E61">
        <w:rPr>
          <w:rFonts w:ascii="Times New Roman" w:hAnsi="Times New Roman" w:cs="Times New Roman"/>
          <w:sz w:val="24"/>
          <w:szCs w:val="24"/>
        </w:rPr>
        <w:t>komisjoni ülevaatusakti väljastamist</w:t>
      </w:r>
      <w:r w:rsidR="00BB4CD1" w:rsidRPr="000F2BD5">
        <w:rPr>
          <w:rFonts w:ascii="Times New Roman" w:hAnsi="Times New Roman" w:cs="Times New Roman"/>
          <w:sz w:val="24"/>
          <w:szCs w:val="24"/>
        </w:rPr>
        <w:t>;</w:t>
      </w:r>
    </w:p>
    <w:p w14:paraId="09FF2970" w14:textId="5BFABC9D" w:rsidR="00BB4CD1" w:rsidRPr="00173726" w:rsidRDefault="006A029A"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73726">
        <w:rPr>
          <w:rFonts w:ascii="Times New Roman" w:hAnsi="Times New Roman" w:cs="Times New Roman"/>
          <w:sz w:val="24"/>
          <w:szCs w:val="24"/>
        </w:rPr>
        <w:t>e</w:t>
      </w:r>
      <w:r w:rsidR="00204A02" w:rsidRPr="00173726">
        <w:rPr>
          <w:rFonts w:ascii="Times New Roman" w:hAnsi="Times New Roman" w:cs="Times New Roman"/>
          <w:sz w:val="24"/>
          <w:szCs w:val="24"/>
        </w:rPr>
        <w:t>tte</w:t>
      </w:r>
      <w:r w:rsidR="00C64577">
        <w:rPr>
          <w:rFonts w:ascii="Times New Roman" w:hAnsi="Times New Roman" w:cs="Times New Roman"/>
          <w:sz w:val="24"/>
          <w:szCs w:val="24"/>
        </w:rPr>
        <w:t xml:space="preserve"> </w:t>
      </w:r>
      <w:r w:rsidR="00204A02" w:rsidRPr="00173726">
        <w:rPr>
          <w:rFonts w:ascii="Times New Roman" w:hAnsi="Times New Roman" w:cs="Times New Roman"/>
          <w:sz w:val="24"/>
          <w:szCs w:val="24"/>
        </w:rPr>
        <w:t xml:space="preserve">valmistama </w:t>
      </w:r>
      <w:r w:rsidR="00A05020" w:rsidRPr="00173726">
        <w:rPr>
          <w:rFonts w:ascii="Times New Roman" w:hAnsi="Times New Roman" w:cs="Times New Roman"/>
          <w:sz w:val="24"/>
          <w:szCs w:val="24"/>
        </w:rPr>
        <w:t xml:space="preserve">materjalid </w:t>
      </w:r>
      <w:r w:rsidR="00BB4CD1" w:rsidRPr="00173726">
        <w:rPr>
          <w:rFonts w:ascii="Times New Roman" w:hAnsi="Times New Roman" w:cs="Times New Roman"/>
          <w:sz w:val="24"/>
          <w:szCs w:val="24"/>
        </w:rPr>
        <w:t>nii teh</w:t>
      </w:r>
      <w:r w:rsidR="006451AB" w:rsidRPr="00173726">
        <w:rPr>
          <w:rFonts w:ascii="Times New Roman" w:hAnsi="Times New Roman" w:cs="Times New Roman"/>
          <w:sz w:val="24"/>
          <w:szCs w:val="24"/>
        </w:rPr>
        <w:t>nilise kui ka vastuvõtukomisjon</w:t>
      </w:r>
      <w:r w:rsidR="006A05B0" w:rsidRPr="00173726">
        <w:rPr>
          <w:rFonts w:ascii="Times New Roman" w:hAnsi="Times New Roman" w:cs="Times New Roman"/>
          <w:sz w:val="24"/>
          <w:szCs w:val="24"/>
        </w:rPr>
        <w:t xml:space="preserve">i </w:t>
      </w:r>
      <w:r w:rsidR="00A05020" w:rsidRPr="00173726">
        <w:rPr>
          <w:rFonts w:ascii="Times New Roman" w:hAnsi="Times New Roman" w:cs="Times New Roman"/>
          <w:sz w:val="24"/>
          <w:szCs w:val="24"/>
        </w:rPr>
        <w:t>tööks</w:t>
      </w:r>
      <w:r w:rsidR="00D20384" w:rsidRPr="00173726">
        <w:rPr>
          <w:rFonts w:ascii="Times New Roman" w:hAnsi="Times New Roman" w:cs="Times New Roman"/>
          <w:sz w:val="24"/>
          <w:szCs w:val="24"/>
        </w:rPr>
        <w:t>, kui Tellijaga ei ole kokkulepitud teisiti</w:t>
      </w:r>
      <w:r w:rsidR="00BB4CD1" w:rsidRPr="00173726">
        <w:rPr>
          <w:rFonts w:ascii="Times New Roman" w:hAnsi="Times New Roman" w:cs="Times New Roman"/>
          <w:sz w:val="24"/>
          <w:szCs w:val="24"/>
        </w:rPr>
        <w:t>;</w:t>
      </w:r>
    </w:p>
    <w:p w14:paraId="1CE573BF" w14:textId="2938ACEA" w:rsidR="006078D3" w:rsidRPr="000F2BD5"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6078D3" w:rsidRPr="000F2BD5">
        <w:rPr>
          <w:rFonts w:ascii="Times New Roman" w:hAnsi="Times New Roman" w:cs="Times New Roman"/>
          <w:sz w:val="24"/>
          <w:szCs w:val="24"/>
        </w:rPr>
        <w:t>ööd</w:t>
      </w:r>
      <w:r w:rsidR="006451AB">
        <w:rPr>
          <w:rFonts w:ascii="Times New Roman" w:hAnsi="Times New Roman" w:cs="Times New Roman"/>
          <w:sz w:val="24"/>
          <w:szCs w:val="24"/>
        </w:rPr>
        <w:t>e vastuvõtt toimub vastavalt „</w:t>
      </w:r>
      <w:r w:rsidR="006451AB" w:rsidRPr="00603129">
        <w:rPr>
          <w:rFonts w:ascii="Times New Roman" w:hAnsi="Times New Roman" w:cs="Times New Roman"/>
          <w:sz w:val="24"/>
          <w:szCs w:val="24"/>
        </w:rPr>
        <w:t>Riigi</w:t>
      </w:r>
      <w:r w:rsidR="00CC5736" w:rsidRPr="00603129">
        <w:rPr>
          <w:rFonts w:ascii="Times New Roman" w:hAnsi="Times New Roman" w:cs="Times New Roman"/>
          <w:sz w:val="24"/>
          <w:szCs w:val="24"/>
        </w:rPr>
        <w:t>teed</w:t>
      </w:r>
      <w:r w:rsidR="006451AB" w:rsidRPr="00603129">
        <w:rPr>
          <w:rFonts w:ascii="Times New Roman" w:hAnsi="Times New Roman" w:cs="Times New Roman"/>
          <w:sz w:val="24"/>
          <w:szCs w:val="24"/>
        </w:rPr>
        <w:t>e ehitustööde vastuvõtueeskirja</w:t>
      </w:r>
      <w:r w:rsidR="003D0BE9" w:rsidRPr="00603129">
        <w:rPr>
          <w:rFonts w:ascii="Times New Roman" w:hAnsi="Times New Roman" w:cs="Times New Roman"/>
          <w:sz w:val="24"/>
          <w:szCs w:val="24"/>
        </w:rPr>
        <w:t>“</w:t>
      </w:r>
      <w:r w:rsidR="006451AB" w:rsidRPr="00603129">
        <w:rPr>
          <w:rFonts w:ascii="Times New Roman" w:hAnsi="Times New Roman" w:cs="Times New Roman"/>
          <w:sz w:val="24"/>
          <w:szCs w:val="24"/>
        </w:rPr>
        <w:t xml:space="preserve"> </w:t>
      </w:r>
      <w:r w:rsidR="006451AB">
        <w:rPr>
          <w:rFonts w:ascii="Times New Roman" w:hAnsi="Times New Roman" w:cs="Times New Roman"/>
          <w:sz w:val="24"/>
          <w:szCs w:val="24"/>
        </w:rPr>
        <w:t>ja</w:t>
      </w:r>
      <w:r w:rsidR="006078D3" w:rsidRPr="000F2BD5">
        <w:rPr>
          <w:rFonts w:ascii="Times New Roman" w:hAnsi="Times New Roman" w:cs="Times New Roman"/>
          <w:sz w:val="24"/>
          <w:szCs w:val="24"/>
        </w:rPr>
        <w:t xml:space="preserve"> „Tee</w:t>
      </w:r>
      <w:r w:rsidR="00CC5736">
        <w:rPr>
          <w:rFonts w:ascii="Times New Roman" w:hAnsi="Times New Roman" w:cs="Times New Roman"/>
          <w:sz w:val="24"/>
          <w:szCs w:val="24"/>
        </w:rPr>
        <w:t>-</w:t>
      </w:r>
      <w:r w:rsidR="006078D3" w:rsidRPr="000F2BD5">
        <w:rPr>
          <w:rFonts w:ascii="Times New Roman" w:hAnsi="Times New Roman" w:cs="Times New Roman"/>
          <w:sz w:val="24"/>
          <w:szCs w:val="24"/>
        </w:rPr>
        <w:t xml:space="preserve">ehitustööde </w:t>
      </w:r>
      <w:r w:rsidR="00A76981">
        <w:rPr>
          <w:rFonts w:ascii="Times New Roman" w:hAnsi="Times New Roman" w:cs="Times New Roman"/>
          <w:sz w:val="24"/>
          <w:szCs w:val="24"/>
        </w:rPr>
        <w:t>lõpetamine</w:t>
      </w:r>
      <w:r w:rsidR="00BB4CD1" w:rsidRPr="000F2BD5">
        <w:rPr>
          <w:rFonts w:ascii="Times New Roman" w:hAnsi="Times New Roman" w:cs="Times New Roman"/>
          <w:sz w:val="24"/>
          <w:szCs w:val="24"/>
        </w:rPr>
        <w:t>“ nõuetele;</w:t>
      </w:r>
    </w:p>
    <w:p w14:paraId="299639DC" w14:textId="6D666BD0" w:rsidR="00BA0907" w:rsidRPr="006078D3"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k</w:t>
      </w:r>
      <w:r w:rsidR="00BA0907" w:rsidRPr="006078D3">
        <w:rPr>
          <w:rFonts w:ascii="Times New Roman" w:hAnsi="Times New Roman" w:cs="Times New Roman"/>
          <w:sz w:val="24"/>
          <w:szCs w:val="24"/>
        </w:rPr>
        <w:t xml:space="preserve">ontrollima Töö täitedokumentatsiooni vastavust </w:t>
      </w:r>
      <w:r w:rsidR="005652AD">
        <w:rPr>
          <w:rFonts w:ascii="Times New Roman" w:hAnsi="Times New Roman" w:cs="Times New Roman"/>
          <w:sz w:val="24"/>
          <w:szCs w:val="24"/>
        </w:rPr>
        <w:t>Töövõtulepingule ja lisadele</w:t>
      </w:r>
      <w:r w:rsidR="00051D31" w:rsidRPr="006078D3">
        <w:rPr>
          <w:rFonts w:ascii="Times New Roman" w:hAnsi="Times New Roman" w:cs="Times New Roman"/>
          <w:sz w:val="24"/>
          <w:szCs w:val="24"/>
        </w:rPr>
        <w:t>;</w:t>
      </w:r>
    </w:p>
    <w:p w14:paraId="03366DBD" w14:textId="327EB490" w:rsidR="00BA0907" w:rsidRDefault="00A50E33"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t</w:t>
      </w:r>
      <w:r w:rsidR="00BA0907" w:rsidRPr="005900CC">
        <w:rPr>
          <w:rFonts w:ascii="Times New Roman" w:hAnsi="Times New Roman" w:cs="Times New Roman"/>
          <w:sz w:val="24"/>
          <w:szCs w:val="24"/>
        </w:rPr>
        <w:t>agama,</w:t>
      </w:r>
      <w:r w:rsidR="00051D31">
        <w:rPr>
          <w:rFonts w:ascii="Times New Roman" w:hAnsi="Times New Roman" w:cs="Times New Roman"/>
          <w:sz w:val="24"/>
          <w:szCs w:val="24"/>
        </w:rPr>
        <w:t xml:space="preserve"> </w:t>
      </w:r>
      <w:r w:rsidR="00BA0907" w:rsidRPr="005900CC">
        <w:rPr>
          <w:rFonts w:ascii="Times New Roman" w:hAnsi="Times New Roman" w:cs="Times New Roman"/>
          <w:sz w:val="24"/>
          <w:szCs w:val="24"/>
        </w:rPr>
        <w:t>et temaga seotud isikud suhtlevad meediaga ainult kooskõlastatult Tellijaga</w:t>
      </w:r>
      <w:r w:rsidR="000A4A6B">
        <w:rPr>
          <w:rFonts w:ascii="Times New Roman" w:hAnsi="Times New Roman" w:cs="Times New Roman"/>
          <w:sz w:val="24"/>
          <w:szCs w:val="24"/>
        </w:rPr>
        <w:t>.</w:t>
      </w:r>
    </w:p>
    <w:p w14:paraId="41E1C75D" w14:textId="77777777" w:rsidR="000A4A6B"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17C12B81" w14:textId="77777777" w:rsidR="00D40C52" w:rsidRPr="006B7FC7" w:rsidRDefault="00BA090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D40C52">
        <w:rPr>
          <w:rFonts w:ascii="Times New Roman" w:hAnsi="Times New Roman" w:cs="Times New Roman"/>
          <w:b/>
          <w:sz w:val="24"/>
          <w:szCs w:val="24"/>
        </w:rPr>
        <w:t>Inseneri kohustused garantiiperioodil</w:t>
      </w:r>
    </w:p>
    <w:p w14:paraId="68AEA8B0" w14:textId="77777777" w:rsidR="007B5EB3" w:rsidRPr="00D40C52" w:rsidRDefault="00BA0907" w:rsidP="000A4A6B">
      <w:pPr>
        <w:spacing w:after="0" w:line="240" w:lineRule="auto"/>
        <w:ind w:left="709" w:hanging="1"/>
        <w:jc w:val="both"/>
        <w:rPr>
          <w:rFonts w:ascii="Times New Roman" w:hAnsi="Times New Roman" w:cs="Times New Roman"/>
          <w:sz w:val="24"/>
          <w:szCs w:val="24"/>
        </w:rPr>
      </w:pPr>
      <w:r w:rsidRPr="00D40C52">
        <w:rPr>
          <w:rFonts w:ascii="Times New Roman" w:hAnsi="Times New Roman" w:cs="Times New Roman"/>
          <w:sz w:val="24"/>
          <w:szCs w:val="24"/>
        </w:rPr>
        <w:t>Insener peab:</w:t>
      </w:r>
    </w:p>
    <w:p w14:paraId="3781E93C" w14:textId="0213E172" w:rsidR="00B33E61" w:rsidRDefault="00815F5E"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Pr>
          <w:rFonts w:ascii="Times New Roman" w:hAnsi="Times New Roman" w:cs="Times New Roman"/>
          <w:sz w:val="24"/>
          <w:szCs w:val="24"/>
        </w:rPr>
        <w:t xml:space="preserve">kokku kutsuma ja </w:t>
      </w:r>
      <w:r w:rsidR="00BA0907" w:rsidRPr="00B526D9">
        <w:rPr>
          <w:rFonts w:ascii="Times New Roman" w:hAnsi="Times New Roman" w:cs="Times New Roman"/>
          <w:sz w:val="24"/>
          <w:szCs w:val="24"/>
        </w:rPr>
        <w:t xml:space="preserve">läbi viima ehitatud teelõikude ülevaatuse </w:t>
      </w:r>
      <w:r w:rsidR="00096280">
        <w:rPr>
          <w:rFonts w:ascii="Times New Roman" w:hAnsi="Times New Roman" w:cs="Times New Roman"/>
          <w:sz w:val="24"/>
          <w:szCs w:val="24"/>
        </w:rPr>
        <w:t>üks</w:t>
      </w:r>
      <w:r w:rsidR="00BA0907" w:rsidRPr="00B526D9">
        <w:rPr>
          <w:rFonts w:ascii="Times New Roman" w:hAnsi="Times New Roman" w:cs="Times New Roman"/>
          <w:sz w:val="24"/>
          <w:szCs w:val="24"/>
        </w:rPr>
        <w:t> kord</w:t>
      </w:r>
      <w:r w:rsidR="00096280">
        <w:rPr>
          <w:rFonts w:ascii="Times New Roman" w:hAnsi="Times New Roman" w:cs="Times New Roman"/>
          <w:sz w:val="24"/>
          <w:szCs w:val="24"/>
        </w:rPr>
        <w:t xml:space="preserve"> aastas (30. juuniks</w:t>
      </w:r>
      <w:r w:rsidR="00BA0907" w:rsidRPr="00B526D9">
        <w:rPr>
          <w:rFonts w:ascii="Times New Roman" w:hAnsi="Times New Roman" w:cs="Times New Roman"/>
          <w:sz w:val="24"/>
          <w:szCs w:val="24"/>
        </w:rPr>
        <w:t xml:space="preserve">), koos Töövõtjaga ning inspekteerima ilmnenud defektid. </w:t>
      </w:r>
      <w:r w:rsidR="00B33E61" w:rsidRPr="00B33E61">
        <w:rPr>
          <w:rFonts w:ascii="Times New Roman" w:hAnsi="Times New Roman" w:cs="Times New Roman"/>
          <w:sz w:val="24"/>
          <w:szCs w:val="24"/>
        </w:rPr>
        <w:t xml:space="preserve">Oluliste defektide ilmnemisel viiakse objekti ülevaatusi </w:t>
      </w:r>
      <w:r w:rsidR="00107AAF">
        <w:rPr>
          <w:rFonts w:ascii="Times New Roman" w:hAnsi="Times New Roman" w:cs="Times New Roman"/>
          <w:sz w:val="24"/>
          <w:szCs w:val="24"/>
        </w:rPr>
        <w:t xml:space="preserve">sagedamini </w:t>
      </w:r>
      <w:r w:rsidR="00B33E61" w:rsidRPr="00B33E61">
        <w:rPr>
          <w:rFonts w:ascii="Times New Roman" w:hAnsi="Times New Roman" w:cs="Times New Roman"/>
          <w:sz w:val="24"/>
          <w:szCs w:val="24"/>
        </w:rPr>
        <w:t xml:space="preserve">vastavalt vajadusele. </w:t>
      </w:r>
    </w:p>
    <w:p w14:paraId="0DDD7260" w14:textId="26728CF1" w:rsidR="00BA0907" w:rsidRPr="00B526D9"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Garantiiperioodi ülevaatuste a</w:t>
      </w:r>
      <w:r w:rsidR="00603129">
        <w:rPr>
          <w:rFonts w:ascii="Times New Roman" w:hAnsi="Times New Roman" w:cs="Times New Roman"/>
          <w:sz w:val="24"/>
          <w:szCs w:val="24"/>
        </w:rPr>
        <w:t>eg tuleb</w:t>
      </w:r>
      <w:r w:rsidRPr="00B526D9">
        <w:rPr>
          <w:rFonts w:ascii="Times New Roman" w:hAnsi="Times New Roman" w:cs="Times New Roman"/>
          <w:sz w:val="24"/>
          <w:szCs w:val="24"/>
        </w:rPr>
        <w:t xml:space="preserve"> kooskõlasta</w:t>
      </w:r>
      <w:r w:rsidR="00603129">
        <w:rPr>
          <w:rFonts w:ascii="Times New Roman" w:hAnsi="Times New Roman" w:cs="Times New Roman"/>
          <w:sz w:val="24"/>
          <w:szCs w:val="24"/>
        </w:rPr>
        <w:t>da</w:t>
      </w:r>
      <w:r w:rsidRPr="00B526D9">
        <w:rPr>
          <w:rFonts w:ascii="Times New Roman" w:hAnsi="Times New Roman" w:cs="Times New Roman"/>
          <w:sz w:val="24"/>
          <w:szCs w:val="24"/>
        </w:rPr>
        <w:t xml:space="preserve"> Tellija</w:t>
      </w:r>
      <w:r w:rsidR="00B33E61">
        <w:rPr>
          <w:rFonts w:ascii="Times New Roman" w:hAnsi="Times New Roman" w:cs="Times New Roman"/>
          <w:sz w:val="24"/>
          <w:szCs w:val="24"/>
        </w:rPr>
        <w:t>ga</w:t>
      </w:r>
      <w:r w:rsidRPr="00B526D9">
        <w:rPr>
          <w:rFonts w:ascii="Times New Roman" w:hAnsi="Times New Roman" w:cs="Times New Roman"/>
          <w:sz w:val="24"/>
          <w:szCs w:val="24"/>
        </w:rPr>
        <w:t>. Garantiiperioodil teostatakse ülevaatusi ning defektide likvideerimist vastavalt</w:t>
      </w:r>
      <w:r w:rsidR="006A05B0">
        <w:rPr>
          <w:rFonts w:ascii="Times New Roman" w:hAnsi="Times New Roman" w:cs="Times New Roman"/>
          <w:sz w:val="24"/>
          <w:szCs w:val="24"/>
        </w:rPr>
        <w:t xml:space="preserve"> Maanteeameti peadirektori </w:t>
      </w:r>
      <w:r w:rsidR="00F04CCE">
        <w:rPr>
          <w:rFonts w:ascii="Times New Roman" w:hAnsi="Times New Roman" w:cs="Times New Roman"/>
          <w:sz w:val="24"/>
          <w:szCs w:val="24"/>
        </w:rPr>
        <w:t>28</w:t>
      </w:r>
      <w:r w:rsidR="006A05B0">
        <w:rPr>
          <w:rFonts w:ascii="Times New Roman" w:hAnsi="Times New Roman" w:cs="Times New Roman"/>
          <w:sz w:val="24"/>
          <w:szCs w:val="24"/>
        </w:rPr>
        <w:t xml:space="preserve">. </w:t>
      </w:r>
      <w:r w:rsidR="00F04CCE">
        <w:rPr>
          <w:rFonts w:ascii="Times New Roman" w:hAnsi="Times New Roman" w:cs="Times New Roman"/>
          <w:sz w:val="24"/>
          <w:szCs w:val="24"/>
        </w:rPr>
        <w:t>novem</w:t>
      </w:r>
      <w:r w:rsidR="006A05B0">
        <w:rPr>
          <w:rFonts w:ascii="Times New Roman" w:hAnsi="Times New Roman" w:cs="Times New Roman"/>
          <w:sz w:val="24"/>
          <w:szCs w:val="24"/>
        </w:rPr>
        <w:t>bri 201</w:t>
      </w:r>
      <w:r w:rsidR="00F04CCE">
        <w:rPr>
          <w:rFonts w:ascii="Times New Roman" w:hAnsi="Times New Roman" w:cs="Times New Roman"/>
          <w:sz w:val="24"/>
          <w:szCs w:val="24"/>
        </w:rPr>
        <w:t>6</w:t>
      </w:r>
      <w:r w:rsidR="006A05B0">
        <w:rPr>
          <w:rFonts w:ascii="Times New Roman" w:hAnsi="Times New Roman" w:cs="Times New Roman"/>
          <w:sz w:val="24"/>
          <w:szCs w:val="24"/>
        </w:rPr>
        <w:t xml:space="preserve">. a käskkirjaga nr </w:t>
      </w:r>
      <w:r w:rsidR="00F04CCE">
        <w:rPr>
          <w:rFonts w:ascii="Times New Roman" w:hAnsi="Times New Roman" w:cs="Times New Roman"/>
          <w:sz w:val="24"/>
          <w:szCs w:val="24"/>
        </w:rPr>
        <w:t xml:space="preserve">0222 </w:t>
      </w:r>
      <w:r w:rsidR="006A05B0">
        <w:rPr>
          <w:rFonts w:ascii="Times New Roman" w:hAnsi="Times New Roman" w:cs="Times New Roman"/>
          <w:sz w:val="24"/>
          <w:szCs w:val="24"/>
        </w:rPr>
        <w:t>kinnitatud</w:t>
      </w:r>
      <w:r w:rsidRPr="00B526D9">
        <w:rPr>
          <w:rFonts w:ascii="Times New Roman" w:hAnsi="Times New Roman" w:cs="Times New Roman"/>
          <w:sz w:val="24"/>
          <w:szCs w:val="24"/>
        </w:rPr>
        <w:t xml:space="preserve"> „</w:t>
      </w:r>
      <w:r w:rsidR="00F04CCE" w:rsidRPr="0032409C">
        <w:rPr>
          <w:rFonts w:ascii="Times New Roman" w:hAnsi="Times New Roman" w:cs="Times New Roman"/>
          <w:sz w:val="24"/>
          <w:szCs w:val="24"/>
        </w:rPr>
        <w:t>Teetööde garantiiaegse ülevaatuse ja puuduste kõrvaldamise juhise</w:t>
      </w:r>
      <w:r w:rsidR="00F04CCE">
        <w:rPr>
          <w:rFonts w:ascii="Times New Roman" w:hAnsi="Times New Roman" w:cs="Times New Roman"/>
          <w:sz w:val="24"/>
          <w:szCs w:val="24"/>
        </w:rPr>
        <w:t>le</w:t>
      </w:r>
      <w:r w:rsidRPr="00B526D9">
        <w:rPr>
          <w:rFonts w:ascii="Times New Roman" w:hAnsi="Times New Roman" w:cs="Times New Roman"/>
          <w:sz w:val="24"/>
          <w:szCs w:val="24"/>
        </w:rPr>
        <w:t>“;</w:t>
      </w:r>
    </w:p>
    <w:p w14:paraId="03797C9C" w14:textId="304DEB74" w:rsidR="00107AAF" w:rsidRDefault="00BA0907"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B526D9">
        <w:rPr>
          <w:rFonts w:ascii="Times New Roman" w:hAnsi="Times New Roman" w:cs="Times New Roman"/>
          <w:sz w:val="24"/>
          <w:szCs w:val="24"/>
        </w:rPr>
        <w:t xml:space="preserve">koostama </w:t>
      </w:r>
      <w:r w:rsidR="00B33E61">
        <w:rPr>
          <w:rFonts w:ascii="Times New Roman" w:hAnsi="Times New Roman" w:cs="Times New Roman"/>
          <w:sz w:val="24"/>
          <w:szCs w:val="24"/>
        </w:rPr>
        <w:t xml:space="preserve">ülevaatuse </w:t>
      </w:r>
      <w:r w:rsidRPr="00B526D9">
        <w:rPr>
          <w:rFonts w:ascii="Times New Roman" w:hAnsi="Times New Roman" w:cs="Times New Roman"/>
          <w:sz w:val="24"/>
          <w:szCs w:val="24"/>
        </w:rPr>
        <w:t>aruande</w:t>
      </w:r>
      <w:r w:rsidR="002D406E">
        <w:rPr>
          <w:rFonts w:ascii="Times New Roman" w:hAnsi="Times New Roman" w:cs="Times New Roman"/>
          <w:sz w:val="24"/>
          <w:szCs w:val="24"/>
        </w:rPr>
        <w:t>d garantiiperioodil</w:t>
      </w:r>
      <w:r w:rsidRPr="00B526D9">
        <w:rPr>
          <w:rFonts w:ascii="Times New Roman" w:hAnsi="Times New Roman" w:cs="Times New Roman"/>
          <w:sz w:val="24"/>
          <w:szCs w:val="24"/>
        </w:rPr>
        <w:t xml:space="preserve"> ülevaatust</w:t>
      </w:r>
      <w:r w:rsidR="00B33E61">
        <w:rPr>
          <w:rFonts w:ascii="Times New Roman" w:hAnsi="Times New Roman" w:cs="Times New Roman"/>
          <w:sz w:val="24"/>
          <w:szCs w:val="24"/>
        </w:rPr>
        <w:t>e</w:t>
      </w:r>
      <w:r w:rsidRPr="00B526D9">
        <w:rPr>
          <w:rFonts w:ascii="Times New Roman" w:hAnsi="Times New Roman" w:cs="Times New Roman"/>
          <w:sz w:val="24"/>
          <w:szCs w:val="24"/>
        </w:rPr>
        <w:t xml:space="preserve"> kohta, esitama selle Tellijale ning nõudma Töövõtjalt defektide tähtaegset kõrvaldamist.</w:t>
      </w:r>
    </w:p>
    <w:p w14:paraId="66AE14D5" w14:textId="0DAA0677" w:rsidR="00832058" w:rsidRPr="000A4A6B" w:rsidRDefault="00B33E61" w:rsidP="000A4A6B">
      <w:pPr>
        <w:pStyle w:val="Loendilik"/>
        <w:numPr>
          <w:ilvl w:val="1"/>
          <w:numId w:val="1"/>
        </w:numPr>
        <w:spacing w:after="0" w:line="240" w:lineRule="auto"/>
        <w:ind w:left="709" w:hanging="709"/>
        <w:contextualSpacing w:val="0"/>
        <w:jc w:val="both"/>
        <w:rPr>
          <w:rFonts w:ascii="Times New Roman" w:hAnsi="Times New Roman" w:cs="Times New Roman"/>
          <w:sz w:val="24"/>
          <w:szCs w:val="24"/>
        </w:rPr>
      </w:pPr>
      <w:r w:rsidRPr="00190FC5">
        <w:rPr>
          <w:rFonts w:ascii="Times New Roman" w:hAnsi="Times New Roman" w:cs="Times New Roman"/>
          <w:sz w:val="24"/>
          <w:szCs w:val="24"/>
        </w:rPr>
        <w:t>Garantiiperioodi ülevaatuse aruanded peavad käsitlema ehitatud ja remonditud teelõikude ülevaatuse tulemusi, avastatud defekte, kinnitust varasemate defektide likvideerimise kohta, ettepanekuid ja soovitusi hooldustöödeks jm.</w:t>
      </w:r>
      <w:r w:rsidR="00107AAF" w:rsidRPr="00190FC5">
        <w:rPr>
          <w:rFonts w:ascii="Times New Roman" w:hAnsi="Times New Roman"/>
          <w:sz w:val="24"/>
          <w:szCs w:val="24"/>
        </w:rPr>
        <w:t xml:space="preserve"> Garantiiperioodi ülevaatuse aruanded tuleb esitada </w:t>
      </w:r>
      <w:r w:rsidR="00810708">
        <w:rPr>
          <w:rFonts w:ascii="Times New Roman" w:hAnsi="Times New Roman"/>
          <w:sz w:val="24"/>
          <w:szCs w:val="24"/>
        </w:rPr>
        <w:t>ühe</w:t>
      </w:r>
      <w:r w:rsidR="00107AAF" w:rsidRPr="00190FC5">
        <w:rPr>
          <w:rFonts w:ascii="Times New Roman" w:hAnsi="Times New Roman"/>
          <w:sz w:val="24"/>
          <w:szCs w:val="24"/>
        </w:rPr>
        <w:t>s eksemplaris ja digitaalsel andmekandjal.</w:t>
      </w:r>
    </w:p>
    <w:p w14:paraId="4EC6C83D" w14:textId="77777777" w:rsidR="000A4A6B" w:rsidRPr="00F073D5" w:rsidRDefault="000A4A6B" w:rsidP="000A4A6B">
      <w:pPr>
        <w:pStyle w:val="Loendilik"/>
        <w:spacing w:after="0" w:line="240" w:lineRule="auto"/>
        <w:ind w:left="709"/>
        <w:contextualSpacing w:val="0"/>
        <w:jc w:val="both"/>
        <w:rPr>
          <w:rFonts w:ascii="Times New Roman" w:hAnsi="Times New Roman" w:cs="Times New Roman"/>
          <w:sz w:val="24"/>
          <w:szCs w:val="24"/>
        </w:rPr>
      </w:pPr>
    </w:p>
    <w:p w14:paraId="36003DBA" w14:textId="77777777" w:rsidR="00B33E61" w:rsidRDefault="00FC3DB0"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Pr>
          <w:rFonts w:ascii="Times New Roman" w:hAnsi="Times New Roman" w:cs="Times New Roman"/>
          <w:b/>
          <w:sz w:val="24"/>
          <w:szCs w:val="24"/>
        </w:rPr>
        <w:t>Muud t</w:t>
      </w:r>
      <w:r w:rsidR="00107AAF">
        <w:rPr>
          <w:rFonts w:ascii="Times New Roman" w:hAnsi="Times New Roman" w:cs="Times New Roman"/>
          <w:b/>
          <w:sz w:val="24"/>
          <w:szCs w:val="24"/>
        </w:rPr>
        <w:t>äpsustused</w:t>
      </w:r>
      <w:r w:rsidR="00B33E61">
        <w:rPr>
          <w:rFonts w:ascii="Times New Roman" w:hAnsi="Times New Roman" w:cs="Times New Roman"/>
          <w:b/>
          <w:sz w:val="24"/>
          <w:szCs w:val="24"/>
        </w:rPr>
        <w:t xml:space="preserve"> </w:t>
      </w:r>
      <w:r>
        <w:rPr>
          <w:rFonts w:ascii="Times New Roman" w:hAnsi="Times New Roman" w:cs="Times New Roman"/>
          <w:b/>
          <w:sz w:val="24"/>
          <w:szCs w:val="24"/>
        </w:rPr>
        <w:t>Inseneri tegevusele</w:t>
      </w:r>
    </w:p>
    <w:p w14:paraId="1EC93E36" w14:textId="29646912" w:rsidR="00170FEF" w:rsidRDefault="00170FEF" w:rsidP="25B7B795">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bookmarkStart w:id="15" w:name="_Hlk62549265"/>
      <w:r w:rsidRPr="2347DC80">
        <w:rPr>
          <w:rFonts w:ascii="Times New Roman" w:hAnsi="Times New Roman" w:cs="Times New Roman"/>
          <w:b/>
          <w:bCs/>
          <w:sz w:val="24"/>
          <w:szCs w:val="24"/>
        </w:rPr>
        <w:t>Objekti teeregistrisse esitatavate  andmete tabel vorm</w:t>
      </w:r>
    </w:p>
    <w:p w14:paraId="29592222" w14:textId="0BE5B860" w:rsidR="00053055" w:rsidRPr="00865A46" w:rsidRDefault="00D20384" w:rsidP="00865A46">
      <w:pPr>
        <w:pStyle w:val="Loendilik"/>
        <w:numPr>
          <w:ilvl w:val="1"/>
          <w:numId w:val="1"/>
        </w:numPr>
        <w:spacing w:after="0" w:line="240" w:lineRule="auto"/>
        <w:ind w:left="709" w:hanging="709"/>
        <w:contextualSpacing w:val="0"/>
        <w:jc w:val="both"/>
        <w:rPr>
          <w:rFonts w:ascii="Times New Roman" w:hAnsi="Times New Roman" w:cs="Times New Roman"/>
          <w:b/>
          <w:bCs/>
          <w:sz w:val="24"/>
          <w:szCs w:val="24"/>
        </w:rPr>
      </w:pPr>
      <w:r w:rsidRPr="2347DC80">
        <w:rPr>
          <w:rFonts w:ascii="Times New Roman" w:hAnsi="Times New Roman" w:cs="Times New Roman"/>
          <w:b/>
          <w:bCs/>
          <w:sz w:val="24"/>
          <w:szCs w:val="24"/>
        </w:rPr>
        <w:t>L</w:t>
      </w:r>
      <w:r w:rsidR="00107AAF" w:rsidRPr="2347DC80">
        <w:rPr>
          <w:rFonts w:ascii="Times New Roman" w:hAnsi="Times New Roman" w:cs="Times New Roman"/>
          <w:b/>
          <w:bCs/>
          <w:sz w:val="24"/>
          <w:szCs w:val="24"/>
        </w:rPr>
        <w:t>õpparuan</w:t>
      </w:r>
      <w:r w:rsidR="00A50E33" w:rsidRPr="2347DC80">
        <w:rPr>
          <w:rFonts w:ascii="Times New Roman" w:hAnsi="Times New Roman" w:cs="Times New Roman"/>
          <w:b/>
          <w:bCs/>
          <w:sz w:val="24"/>
          <w:szCs w:val="24"/>
        </w:rPr>
        <w:t>d</w:t>
      </w:r>
      <w:r w:rsidR="00A05EDB" w:rsidRPr="2347DC80">
        <w:rPr>
          <w:rFonts w:ascii="Times New Roman" w:hAnsi="Times New Roman" w:cs="Times New Roman"/>
          <w:b/>
          <w:bCs/>
          <w:sz w:val="24"/>
          <w:szCs w:val="24"/>
        </w:rPr>
        <w:t>e</w:t>
      </w:r>
      <w:r w:rsidR="00A50E33" w:rsidRPr="2347DC80">
        <w:rPr>
          <w:rFonts w:ascii="Times New Roman" w:hAnsi="Times New Roman" w:cs="Times New Roman"/>
          <w:b/>
          <w:bCs/>
          <w:sz w:val="24"/>
          <w:szCs w:val="24"/>
        </w:rPr>
        <w:t>d</w:t>
      </w:r>
      <w:r w:rsidR="00A05EDB" w:rsidRPr="2347DC80">
        <w:rPr>
          <w:rFonts w:ascii="Times New Roman" w:hAnsi="Times New Roman" w:cs="Times New Roman"/>
          <w:b/>
          <w:bCs/>
          <w:sz w:val="24"/>
          <w:szCs w:val="24"/>
        </w:rPr>
        <w:t xml:space="preserve"> –</w:t>
      </w:r>
      <w:r w:rsidR="00A05EDB" w:rsidRPr="2347DC80">
        <w:rPr>
          <w:rFonts w:ascii="Times New Roman" w:hAnsi="Times New Roman" w:cs="Times New Roman"/>
          <w:sz w:val="24"/>
          <w:szCs w:val="24"/>
        </w:rPr>
        <w:t xml:space="preserve"> </w:t>
      </w:r>
      <w:r w:rsidR="00A50E33" w:rsidRPr="2347DC80">
        <w:rPr>
          <w:rFonts w:ascii="Times New Roman" w:hAnsi="Times New Roman" w:cs="Times New Roman"/>
          <w:sz w:val="24"/>
          <w:szCs w:val="24"/>
        </w:rPr>
        <w:t>esitama</w:t>
      </w:r>
      <w:r w:rsidR="00C64577" w:rsidRPr="2347DC80">
        <w:rPr>
          <w:rFonts w:ascii="Times New Roman" w:hAnsi="Times New Roman"/>
          <w:sz w:val="24"/>
          <w:szCs w:val="24"/>
        </w:rPr>
        <w:t xml:space="preserve"> </w:t>
      </w:r>
      <w:r w:rsidR="00A50E33" w:rsidRPr="2347DC80">
        <w:rPr>
          <w:rFonts w:ascii="Times New Roman" w:hAnsi="Times New Roman"/>
          <w:sz w:val="24"/>
          <w:szCs w:val="24"/>
        </w:rPr>
        <w:t>digitaalsel andmekandjal. Esitatud aruanded vaatab Tellija läbi 30 kalendripäeva jooksul. Märkuste esinemisel esitab Tellija need 30 kalendripäeva jooksul aruannete saamisest arvates Insenerile korrigeerimiseks, kus Insener peab aruanded korrastama ja esitama need uuesti kinnitamiseks Tellijale 10 kalendripäeva jooksul.</w:t>
      </w:r>
      <w:r w:rsidR="00204A02" w:rsidRPr="2347DC80">
        <w:rPr>
          <w:rFonts w:ascii="Times New Roman" w:hAnsi="Times New Roman"/>
          <w:sz w:val="24"/>
          <w:szCs w:val="24"/>
        </w:rPr>
        <w:t xml:space="preserve"> </w:t>
      </w:r>
      <w:r w:rsidR="00595BFD" w:rsidRPr="2347DC80">
        <w:rPr>
          <w:rFonts w:ascii="Times New Roman" w:hAnsi="Times New Roman"/>
          <w:sz w:val="24"/>
          <w:szCs w:val="24"/>
        </w:rPr>
        <w:t>Lõpparuande</w:t>
      </w:r>
      <w:r w:rsidR="00595BFD" w:rsidRPr="2347DC80">
        <w:rPr>
          <w:rFonts w:ascii="Times New Roman" w:hAnsi="Times New Roman" w:cs="Times New Roman"/>
          <w:sz w:val="24"/>
          <w:szCs w:val="24"/>
        </w:rPr>
        <w:t xml:space="preserve"> sisu ja esitatavad dokumendid lepitakse </w:t>
      </w:r>
      <w:r w:rsidR="00170FEF">
        <w:rPr>
          <w:rFonts w:ascii="Times New Roman" w:hAnsi="Times New Roman" w:cs="Times New Roman"/>
          <w:sz w:val="24"/>
          <w:szCs w:val="24"/>
        </w:rPr>
        <w:t xml:space="preserve">vajadusel </w:t>
      </w:r>
      <w:r w:rsidR="00595BFD" w:rsidRPr="2347DC80">
        <w:rPr>
          <w:rFonts w:ascii="Times New Roman" w:hAnsi="Times New Roman" w:cs="Times New Roman"/>
          <w:sz w:val="24"/>
          <w:szCs w:val="24"/>
        </w:rPr>
        <w:t xml:space="preserve">Tellijaga eelnevalt kokku. </w:t>
      </w:r>
      <w:bookmarkStart w:id="16" w:name="_Hlk496626509"/>
      <w:bookmarkStart w:id="17" w:name="_Hlk496626417"/>
      <w:bookmarkStart w:id="18" w:name="_Hlk496717572"/>
      <w:bookmarkEnd w:id="15"/>
      <w:bookmarkEnd w:id="16"/>
    </w:p>
    <w:p w14:paraId="1C3727D1" w14:textId="77777777" w:rsidR="000A4A6B" w:rsidRPr="00C64577" w:rsidRDefault="000A4A6B" w:rsidP="000A4A6B">
      <w:pPr>
        <w:pStyle w:val="Loendilik"/>
        <w:spacing w:after="0" w:line="240" w:lineRule="auto"/>
        <w:ind w:left="709"/>
        <w:contextualSpacing w:val="0"/>
        <w:jc w:val="both"/>
        <w:rPr>
          <w:rFonts w:ascii="Times New Roman" w:hAnsi="Times New Roman" w:cs="Times New Roman"/>
          <w:sz w:val="24"/>
          <w:szCs w:val="24"/>
        </w:rPr>
      </w:pPr>
    </w:p>
    <w:bookmarkEnd w:id="17"/>
    <w:bookmarkEnd w:id="18"/>
    <w:p w14:paraId="551780DA" w14:textId="77777777" w:rsidR="002F73C7" w:rsidRPr="002F73C7" w:rsidRDefault="002F73C7" w:rsidP="000A4A6B">
      <w:pPr>
        <w:pStyle w:val="Loendilik"/>
        <w:numPr>
          <w:ilvl w:val="0"/>
          <w:numId w:val="1"/>
        </w:numPr>
        <w:spacing w:after="0" w:line="240" w:lineRule="auto"/>
        <w:ind w:left="709" w:hanging="709"/>
        <w:contextualSpacing w:val="0"/>
        <w:jc w:val="both"/>
        <w:rPr>
          <w:rFonts w:ascii="Times New Roman" w:hAnsi="Times New Roman" w:cs="Times New Roman"/>
          <w:b/>
          <w:sz w:val="24"/>
          <w:szCs w:val="24"/>
        </w:rPr>
      </w:pPr>
      <w:r w:rsidRPr="002F73C7">
        <w:rPr>
          <w:rFonts w:ascii="Times New Roman" w:hAnsi="Times New Roman" w:cs="Times New Roman"/>
          <w:b/>
          <w:sz w:val="24"/>
          <w:szCs w:val="24"/>
        </w:rPr>
        <w:t>Juhendmaterjalid</w:t>
      </w:r>
    </w:p>
    <w:p w14:paraId="01B6FB73" w14:textId="77777777" w:rsidR="002F73C7" w:rsidRPr="002F73C7" w:rsidRDefault="002F73C7" w:rsidP="000A4A6B">
      <w:pPr>
        <w:pStyle w:val="Loendilik"/>
        <w:spacing w:after="0" w:line="240" w:lineRule="auto"/>
        <w:ind w:left="709" w:hanging="1"/>
        <w:jc w:val="both"/>
        <w:rPr>
          <w:rFonts w:ascii="Times New Roman" w:hAnsi="Times New Roman" w:cs="Times New Roman"/>
          <w:sz w:val="24"/>
          <w:szCs w:val="24"/>
        </w:rPr>
      </w:pPr>
      <w:r w:rsidRPr="002F73C7">
        <w:rPr>
          <w:rFonts w:ascii="Times New Roman" w:hAnsi="Times New Roman" w:cs="Times New Roman"/>
          <w:sz w:val="24"/>
          <w:szCs w:val="24"/>
        </w:rPr>
        <w:t xml:space="preserve">Insener peab Teenuse osutamisel juhinduma Eestis kehtivatest </w:t>
      </w:r>
      <w:proofErr w:type="spellStart"/>
      <w:r>
        <w:rPr>
          <w:rFonts w:ascii="Times New Roman" w:hAnsi="Times New Roman" w:cs="Times New Roman"/>
          <w:sz w:val="24"/>
          <w:szCs w:val="24"/>
        </w:rPr>
        <w:t>tee-ehitusega</w:t>
      </w:r>
      <w:proofErr w:type="spellEnd"/>
      <w:r>
        <w:rPr>
          <w:rFonts w:ascii="Times New Roman" w:hAnsi="Times New Roman" w:cs="Times New Roman"/>
          <w:sz w:val="24"/>
          <w:szCs w:val="24"/>
        </w:rPr>
        <w:t xml:space="preserve"> </w:t>
      </w:r>
      <w:r w:rsidRPr="002F73C7">
        <w:rPr>
          <w:rFonts w:ascii="Times New Roman" w:hAnsi="Times New Roman" w:cs="Times New Roman"/>
          <w:sz w:val="24"/>
          <w:szCs w:val="24"/>
        </w:rPr>
        <w:t xml:space="preserve">seotud õigusaktidest, </w:t>
      </w:r>
      <w:r w:rsidR="00E8529E">
        <w:rPr>
          <w:rFonts w:ascii="Times New Roman" w:hAnsi="Times New Roman" w:cs="Times New Roman"/>
          <w:sz w:val="24"/>
          <w:szCs w:val="24"/>
        </w:rPr>
        <w:t>ning Lepingus viidatud Töövõtulepingus toodud juhistest ja juhendmaterjalidest ning alltoodud juhisest:</w:t>
      </w:r>
    </w:p>
    <w:p w14:paraId="63D90C7E" w14:textId="77777777" w:rsidR="002F73C7" w:rsidRDefault="002F73C7" w:rsidP="0079172A">
      <w:pPr>
        <w:spacing w:line="240" w:lineRule="auto"/>
        <w:jc w:val="both"/>
        <w:rPr>
          <w:rFonts w:cs="Times New Roman"/>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8"/>
        <w:gridCol w:w="4736"/>
        <w:gridCol w:w="3300"/>
      </w:tblGrid>
      <w:tr w:rsidR="00E8529E" w14:paraId="1BEBC2C0" w14:textId="77777777" w:rsidTr="002E5932">
        <w:trPr>
          <w:trHeight w:val="675"/>
        </w:trPr>
        <w:tc>
          <w:tcPr>
            <w:tcW w:w="948" w:type="dxa"/>
            <w:tcBorders>
              <w:bottom w:val="single" w:sz="4" w:space="0" w:color="auto"/>
            </w:tcBorders>
          </w:tcPr>
          <w:p w14:paraId="18C133F1"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JRK.</w:t>
            </w:r>
          </w:p>
        </w:tc>
        <w:tc>
          <w:tcPr>
            <w:tcW w:w="4736" w:type="dxa"/>
          </w:tcPr>
          <w:p w14:paraId="46F259D3" w14:textId="77777777" w:rsidR="00E8529E" w:rsidRPr="00D537E2" w:rsidRDefault="00E8529E" w:rsidP="0079172A">
            <w:pPr>
              <w:spacing w:line="240" w:lineRule="auto"/>
              <w:jc w:val="both"/>
              <w:rPr>
                <w:rFonts w:ascii="Times New Roman" w:hAnsi="Times New Roman" w:cs="Times New Roman"/>
                <w:sz w:val="24"/>
                <w:szCs w:val="24"/>
              </w:rPr>
            </w:pPr>
            <w:r w:rsidRPr="00D537E2">
              <w:rPr>
                <w:rFonts w:ascii="Times New Roman" w:hAnsi="Times New Roman" w:cs="Times New Roman"/>
                <w:sz w:val="24"/>
                <w:szCs w:val="24"/>
              </w:rPr>
              <w:t>Nimetus</w:t>
            </w:r>
          </w:p>
        </w:tc>
        <w:tc>
          <w:tcPr>
            <w:tcW w:w="3300" w:type="dxa"/>
          </w:tcPr>
          <w:p w14:paraId="5A6CD31C" w14:textId="77777777" w:rsidR="00E8529E" w:rsidRPr="00D537E2" w:rsidRDefault="00E8529E" w:rsidP="0079172A">
            <w:pPr>
              <w:spacing w:line="240" w:lineRule="auto"/>
              <w:jc w:val="both"/>
              <w:rPr>
                <w:rFonts w:ascii="Times New Roman" w:hAnsi="Times New Roman" w:cs="Times New Roman"/>
                <w:sz w:val="24"/>
                <w:szCs w:val="24"/>
              </w:rPr>
            </w:pPr>
          </w:p>
        </w:tc>
      </w:tr>
      <w:tr w:rsidR="00E8529E" w14:paraId="20F3C523" w14:textId="77777777" w:rsidTr="002E5932">
        <w:trPr>
          <w:trHeight w:val="491"/>
        </w:trPr>
        <w:tc>
          <w:tcPr>
            <w:tcW w:w="948" w:type="dxa"/>
          </w:tcPr>
          <w:p w14:paraId="3E9AF09B" w14:textId="77777777" w:rsidR="00E8529E" w:rsidRPr="00D537E2" w:rsidRDefault="00E8529E"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1</w:t>
            </w:r>
          </w:p>
        </w:tc>
        <w:tc>
          <w:tcPr>
            <w:tcW w:w="4736" w:type="dxa"/>
          </w:tcPr>
          <w:p w14:paraId="590D2E44" w14:textId="08A3BAE1" w:rsidR="00E8529E" w:rsidRPr="00D537E2" w:rsidRDefault="00C00547" w:rsidP="0079172A">
            <w:pPr>
              <w:spacing w:line="240" w:lineRule="auto"/>
              <w:rPr>
                <w:rFonts w:ascii="Times New Roman" w:hAnsi="Times New Roman" w:cs="Times New Roman"/>
                <w:sz w:val="24"/>
                <w:szCs w:val="24"/>
              </w:rPr>
            </w:pPr>
            <w:r w:rsidRPr="00D537E2">
              <w:rPr>
                <w:rFonts w:ascii="Times New Roman" w:hAnsi="Times New Roman" w:cs="Times New Roman"/>
                <w:sz w:val="24"/>
                <w:szCs w:val="24"/>
              </w:rPr>
              <w:t>„</w:t>
            </w:r>
            <w:r w:rsidR="00E8529E" w:rsidRPr="00D537E2">
              <w:rPr>
                <w:rFonts w:ascii="Times New Roman" w:eastAsia="Calibri" w:hAnsi="Times New Roman" w:cs="Times New Roman"/>
                <w:b/>
                <w:sz w:val="24"/>
                <w:szCs w:val="24"/>
              </w:rPr>
              <w:t>Omanikujärelevalve kvaliteedi tagamise plaani koostamise ja täitmise juhend“</w:t>
            </w:r>
            <w:r w:rsidR="00E8529E" w:rsidRPr="00D537E2">
              <w:rPr>
                <w:rFonts w:ascii="Times New Roman" w:hAnsi="Times New Roman" w:cs="Times New Roman"/>
                <w:sz w:val="24"/>
                <w:szCs w:val="24"/>
              </w:rPr>
              <w:t xml:space="preserve"> </w:t>
            </w:r>
            <w:r w:rsidR="00E8529E" w:rsidRPr="00D537E2">
              <w:rPr>
                <w:rFonts w:ascii="Times New Roman" w:eastAsia="Calibri" w:hAnsi="Times New Roman" w:cs="Times New Roman"/>
                <w:sz w:val="24"/>
                <w:szCs w:val="24"/>
              </w:rPr>
              <w:t xml:space="preserve">Kinnitatud Maanteeameti peadirektori </w:t>
            </w:r>
            <w:r w:rsidR="00F04CCE">
              <w:rPr>
                <w:rFonts w:ascii="Times New Roman" w:eastAsia="Calibri" w:hAnsi="Times New Roman" w:cs="Times New Roman"/>
                <w:sz w:val="24"/>
                <w:szCs w:val="24"/>
              </w:rPr>
              <w:t>20</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detsembri </w:t>
            </w:r>
            <w:r w:rsidR="00E8529E" w:rsidRPr="00D537E2">
              <w:rPr>
                <w:rFonts w:ascii="Times New Roman" w:eastAsia="Calibri" w:hAnsi="Times New Roman" w:cs="Times New Roman"/>
                <w:sz w:val="24"/>
                <w:szCs w:val="24"/>
              </w:rPr>
              <w:t>201</w:t>
            </w:r>
            <w:r w:rsidR="00F04CCE">
              <w:rPr>
                <w:rFonts w:ascii="Times New Roman" w:eastAsia="Calibri" w:hAnsi="Times New Roman" w:cs="Times New Roman"/>
                <w:sz w:val="24"/>
                <w:szCs w:val="24"/>
              </w:rPr>
              <w:t>6</w:t>
            </w:r>
            <w:r w:rsidR="00E8529E" w:rsidRPr="00D537E2">
              <w:rPr>
                <w:rFonts w:ascii="Times New Roman" w:eastAsia="Calibri" w:hAnsi="Times New Roman" w:cs="Times New Roman"/>
                <w:sz w:val="24"/>
                <w:szCs w:val="24"/>
              </w:rPr>
              <w:t>.</w:t>
            </w:r>
            <w:r w:rsidR="00E07B5A">
              <w:rPr>
                <w:rFonts w:ascii="Times New Roman" w:eastAsia="Calibri" w:hAnsi="Times New Roman" w:cs="Times New Roman"/>
                <w:sz w:val="24"/>
                <w:szCs w:val="24"/>
              </w:rPr>
              <w:t xml:space="preserve"> </w:t>
            </w:r>
            <w:r w:rsidR="00E8529E" w:rsidRPr="00D537E2">
              <w:rPr>
                <w:rFonts w:ascii="Times New Roman" w:eastAsia="Calibri" w:hAnsi="Times New Roman" w:cs="Times New Roman"/>
                <w:sz w:val="24"/>
                <w:szCs w:val="24"/>
              </w:rPr>
              <w:t xml:space="preserve">a käskkirjaga </w:t>
            </w:r>
            <w:r w:rsidR="00F04CCE">
              <w:rPr>
                <w:rFonts w:ascii="Times New Roman" w:eastAsia="Calibri" w:hAnsi="Times New Roman" w:cs="Times New Roman"/>
                <w:sz w:val="24"/>
                <w:szCs w:val="24"/>
              </w:rPr>
              <w:t>0258</w:t>
            </w:r>
            <w:r w:rsidR="00E8529E" w:rsidRPr="00D537E2">
              <w:rPr>
                <w:rFonts w:ascii="Times New Roman" w:eastAsia="Calibri" w:hAnsi="Times New Roman" w:cs="Times New Roman"/>
                <w:sz w:val="24"/>
                <w:szCs w:val="24"/>
              </w:rPr>
              <w:t>.</w:t>
            </w:r>
          </w:p>
        </w:tc>
        <w:tc>
          <w:tcPr>
            <w:tcW w:w="3300" w:type="dxa"/>
          </w:tcPr>
          <w:p w14:paraId="5A9854A3" w14:textId="4028D9BE" w:rsidR="00E8529E" w:rsidRPr="00D537E2" w:rsidRDefault="000D1FC9" w:rsidP="000A4A6B">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Transpordiameti </w:t>
            </w:r>
            <w:r w:rsidRPr="00D537E2">
              <w:rPr>
                <w:rFonts w:ascii="Times New Roman" w:hAnsi="Times New Roman" w:cs="Times New Roman"/>
                <w:sz w:val="24"/>
                <w:szCs w:val="24"/>
              </w:rPr>
              <w:t xml:space="preserve">koduleht </w:t>
            </w: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HYPERLINK "</w:instrText>
            </w:r>
            <w:r w:rsidRPr="000D1FC9">
              <w:rPr>
                <w:rFonts w:ascii="Times New Roman" w:hAnsi="Times New Roman" w:cs="Times New Roman"/>
                <w:b/>
                <w:sz w:val="24"/>
                <w:szCs w:val="24"/>
              </w:rPr>
              <w:instrText>http://www.t</w:instrText>
            </w:r>
            <w:r w:rsidRPr="000D1FC9">
              <w:rPr>
                <w:rFonts w:ascii="Times New Roman" w:hAnsi="Times New Roman"/>
                <w:b/>
                <w:sz w:val="24"/>
              </w:rPr>
              <w:instrText>ranspordiamet</w:instrText>
            </w:r>
            <w:r w:rsidRPr="000D1FC9">
              <w:rPr>
                <w:rFonts w:ascii="Times New Roman" w:hAnsi="Times New Roman" w:cs="Times New Roman"/>
                <w:b/>
                <w:sz w:val="24"/>
                <w:szCs w:val="24"/>
              </w:rPr>
              <w:instrText>.ee/</w:instrText>
            </w:r>
            <w:r>
              <w:rPr>
                <w:rFonts w:ascii="Times New Roman" w:hAnsi="Times New Roman" w:cs="Times New Roman"/>
                <w:b/>
                <w:sz w:val="24"/>
                <w:szCs w:val="24"/>
              </w:rPr>
              <w:instrText xml:space="preserve">" </w:instrText>
            </w:r>
            <w:r>
              <w:rPr>
                <w:rFonts w:ascii="Times New Roman" w:hAnsi="Times New Roman" w:cs="Times New Roman"/>
                <w:b/>
                <w:sz w:val="24"/>
                <w:szCs w:val="24"/>
              </w:rPr>
              <w:fldChar w:fldCharType="separate"/>
            </w:r>
            <w:r w:rsidRPr="000D1FC9">
              <w:rPr>
                <w:rStyle w:val="Hperlink"/>
                <w:rFonts w:cs="Times New Roman"/>
                <w:szCs w:val="24"/>
              </w:rPr>
              <w:t>http://www.t</w:t>
            </w:r>
            <w:r w:rsidRPr="000D1FC9">
              <w:rPr>
                <w:rStyle w:val="Hperlink"/>
              </w:rPr>
              <w:t>ranspordiamet</w:t>
            </w:r>
            <w:r w:rsidRPr="000D1FC9">
              <w:rPr>
                <w:rStyle w:val="Hperlink"/>
                <w:rFonts w:cs="Times New Roman"/>
                <w:szCs w:val="24"/>
              </w:rPr>
              <w:t>.ee/</w:t>
            </w:r>
            <w:ins w:id="19" w:author="Maria Ossadtšaja" w:date="2021-01-22T08:29:00Z">
              <w:r>
                <w:rPr>
                  <w:rFonts w:ascii="Times New Roman" w:hAnsi="Times New Roman" w:cs="Times New Roman"/>
                  <w:b/>
                  <w:sz w:val="24"/>
                  <w:szCs w:val="24"/>
                </w:rPr>
                <w:fldChar w:fldCharType="end"/>
              </w:r>
            </w:ins>
            <w:r w:rsidRPr="00D537E2">
              <w:rPr>
                <w:rFonts w:ascii="Times New Roman" w:hAnsi="Times New Roman" w:cs="Times New Roman"/>
                <w:sz w:val="24"/>
                <w:szCs w:val="24"/>
              </w:rPr>
              <w:t xml:space="preserve"> rubriigist</w:t>
            </w:r>
            <w:r w:rsidRPr="000D1FC9">
              <w:rPr>
                <w:rFonts w:ascii="Times New Roman" w:hAnsi="Times New Roman" w:cs="Times New Roman"/>
                <w:sz w:val="24"/>
                <w:szCs w:val="24"/>
              </w:rPr>
              <w:t>: Maanteed, veeteed, õhuruum</w:t>
            </w:r>
            <w:r>
              <w:rPr>
                <w:rFonts w:ascii="Times New Roman" w:hAnsi="Times New Roman" w:cs="Times New Roman"/>
                <w:sz w:val="24"/>
                <w:szCs w:val="24"/>
              </w:rPr>
              <w:t xml:space="preserve"> </w:t>
            </w:r>
            <w:r w:rsidRPr="00366FDC">
              <w:rPr>
                <w:rFonts w:ascii="Wingdings" w:eastAsia="Wingdings" w:hAnsi="Wingdings" w:cs="Wingdings"/>
                <w:sz w:val="24"/>
                <w:szCs w:val="24"/>
              </w:rPr>
              <w:t></w:t>
            </w:r>
            <w:r>
              <w:rPr>
                <w:rFonts w:ascii="Times New Roman" w:hAnsi="Times New Roman" w:cs="Times New Roman"/>
                <w:sz w:val="24"/>
                <w:szCs w:val="24"/>
              </w:rPr>
              <w:t xml:space="preserve"> Ehitus </w:t>
            </w:r>
            <w:r w:rsidRPr="00366FDC">
              <w:rPr>
                <w:rFonts w:ascii="Wingdings" w:eastAsia="Wingdings" w:hAnsi="Wingdings" w:cs="Wingdings"/>
                <w:sz w:val="24"/>
                <w:szCs w:val="24"/>
              </w:rPr>
              <w:t></w:t>
            </w:r>
            <w:r>
              <w:rPr>
                <w:rFonts w:ascii="Times New Roman" w:hAnsi="Times New Roman" w:cs="Times New Roman"/>
                <w:sz w:val="24"/>
                <w:szCs w:val="24"/>
              </w:rPr>
              <w:t>Juhendid</w:t>
            </w:r>
          </w:p>
        </w:tc>
      </w:tr>
    </w:tbl>
    <w:p w14:paraId="0D8445A0" w14:textId="77777777" w:rsidR="00366FDC" w:rsidRDefault="00366FDC" w:rsidP="0079172A">
      <w:pPr>
        <w:rPr>
          <w:rFonts w:ascii="Times New Roman" w:hAnsi="Times New Roman" w:cs="Times New Roman"/>
          <w:sz w:val="24"/>
          <w:szCs w:val="24"/>
        </w:rPr>
        <w:sectPr w:rsidR="00366FDC">
          <w:footerReference w:type="default" r:id="rId13"/>
          <w:pgSz w:w="11906" w:h="16838"/>
          <w:pgMar w:top="1417" w:right="1417" w:bottom="1417" w:left="1417" w:header="708" w:footer="708" w:gutter="0"/>
          <w:cols w:space="708"/>
          <w:docGrid w:linePitch="360"/>
        </w:sectPr>
      </w:pPr>
    </w:p>
    <w:p w14:paraId="431444B1" w14:textId="77777777" w:rsidR="00FF44C7" w:rsidRPr="00B419BF" w:rsidRDefault="00FF44C7" w:rsidP="00F40996">
      <w:pPr>
        <w:spacing w:after="0" w:line="240" w:lineRule="auto"/>
        <w:jc w:val="both"/>
        <w:rPr>
          <w:rFonts w:ascii="Times New Roman" w:hAnsi="Times New Roman" w:cs="Times New Roman"/>
        </w:rPr>
      </w:pPr>
    </w:p>
    <w:sectPr w:rsidR="00FF44C7" w:rsidRPr="00B419BF" w:rsidSect="00366F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5F023" w14:textId="77777777" w:rsidR="00630335" w:rsidRDefault="00630335" w:rsidP="00C3755D">
      <w:pPr>
        <w:spacing w:after="0" w:line="240" w:lineRule="auto"/>
      </w:pPr>
      <w:r>
        <w:separator/>
      </w:r>
    </w:p>
  </w:endnote>
  <w:endnote w:type="continuationSeparator" w:id="0">
    <w:p w14:paraId="296A4DAD" w14:textId="77777777" w:rsidR="00630335" w:rsidRDefault="00630335" w:rsidP="00C37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87017"/>
      <w:docPartObj>
        <w:docPartGallery w:val="Page Numbers (Bottom of Page)"/>
        <w:docPartUnique/>
      </w:docPartObj>
    </w:sdtPr>
    <w:sdtEndPr>
      <w:rPr>
        <w:rFonts w:ascii="Times New Roman" w:hAnsi="Times New Roman" w:cs="Times New Roman"/>
      </w:rPr>
    </w:sdtEndPr>
    <w:sdtContent>
      <w:p w14:paraId="003B3328" w14:textId="63A70964" w:rsidR="005468F4" w:rsidRPr="00C3755D" w:rsidRDefault="005468F4">
        <w:pPr>
          <w:pStyle w:val="Jalus"/>
          <w:jc w:val="right"/>
          <w:rPr>
            <w:rFonts w:ascii="Times New Roman" w:hAnsi="Times New Roman" w:cs="Times New Roman"/>
          </w:rPr>
        </w:pPr>
        <w:r w:rsidRPr="00C3755D">
          <w:rPr>
            <w:rFonts w:ascii="Times New Roman" w:hAnsi="Times New Roman" w:cs="Times New Roman"/>
          </w:rPr>
          <w:fldChar w:fldCharType="begin"/>
        </w:r>
        <w:r w:rsidRPr="00C3755D">
          <w:rPr>
            <w:rFonts w:ascii="Times New Roman" w:hAnsi="Times New Roman" w:cs="Times New Roman"/>
          </w:rPr>
          <w:instrText>PAGE   \* MERGEFORMAT</w:instrText>
        </w:r>
        <w:r w:rsidRPr="00C3755D">
          <w:rPr>
            <w:rFonts w:ascii="Times New Roman" w:hAnsi="Times New Roman" w:cs="Times New Roman"/>
          </w:rPr>
          <w:fldChar w:fldCharType="separate"/>
        </w:r>
        <w:r>
          <w:rPr>
            <w:rFonts w:ascii="Times New Roman" w:hAnsi="Times New Roman" w:cs="Times New Roman"/>
            <w:noProof/>
          </w:rPr>
          <w:t>12</w:t>
        </w:r>
        <w:r w:rsidRPr="00C3755D">
          <w:rPr>
            <w:rFonts w:ascii="Times New Roman" w:hAnsi="Times New Roman" w:cs="Times New Roman"/>
          </w:rPr>
          <w:fldChar w:fldCharType="end"/>
        </w:r>
      </w:p>
    </w:sdtContent>
  </w:sdt>
  <w:p w14:paraId="7A263F99" w14:textId="77777777" w:rsidR="005468F4" w:rsidRDefault="005468F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247826" w14:textId="77777777" w:rsidR="00630335" w:rsidRDefault="00630335" w:rsidP="00C3755D">
      <w:pPr>
        <w:spacing w:after="0" w:line="240" w:lineRule="auto"/>
      </w:pPr>
      <w:r>
        <w:separator/>
      </w:r>
    </w:p>
  </w:footnote>
  <w:footnote w:type="continuationSeparator" w:id="0">
    <w:p w14:paraId="26322DFF" w14:textId="77777777" w:rsidR="00630335" w:rsidRDefault="00630335" w:rsidP="00C37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B"/>
    <w:multiLevelType w:val="singleLevel"/>
    <w:tmpl w:val="0000001B"/>
    <w:name w:val="WW8Num29"/>
    <w:lvl w:ilvl="0">
      <w:start w:val="1"/>
      <w:numFmt w:val="decimal"/>
      <w:lvlText w:val="%1)"/>
      <w:lvlJc w:val="left"/>
      <w:pPr>
        <w:tabs>
          <w:tab w:val="num" w:pos="720"/>
        </w:tabs>
        <w:ind w:left="720" w:hanging="360"/>
      </w:pPr>
    </w:lvl>
  </w:abstractNum>
  <w:abstractNum w:abstractNumId="1" w15:restartNumberingAfterBreak="0">
    <w:nsid w:val="05646E39"/>
    <w:multiLevelType w:val="multilevel"/>
    <w:tmpl w:val="5F047240"/>
    <w:lvl w:ilvl="0">
      <w:start w:val="1"/>
      <w:numFmt w:val="decimal"/>
      <w:pStyle w:val="Pealkiri1"/>
      <w:lvlText w:val="%1."/>
      <w:lvlJc w:val="left"/>
      <w:pPr>
        <w:ind w:left="360" w:hanging="360"/>
      </w:pPr>
      <w:rPr>
        <w:rFonts w:ascii="Times New Roman" w:hAnsi="Times New Roman" w:cs="Times New Roman" w:hint="default"/>
        <w:b/>
        <w:i w:val="0"/>
        <w:sz w:val="24"/>
      </w:rPr>
    </w:lvl>
    <w:lvl w:ilvl="1">
      <w:start w:val="1"/>
      <w:numFmt w:val="decimal"/>
      <w:pStyle w:val="Pealkiri2"/>
      <w:lvlText w:val="%1.%2"/>
      <w:lvlJc w:val="left"/>
      <w:pPr>
        <w:ind w:left="576" w:hanging="576"/>
      </w:pPr>
      <w:rPr>
        <w:rFonts w:cs="Times New Roman" w:hint="default"/>
        <w:color w:val="auto"/>
      </w:rPr>
    </w:lvl>
    <w:lvl w:ilvl="2">
      <w:start w:val="1"/>
      <w:numFmt w:val="decimal"/>
      <w:pStyle w:val="Pealkiri3"/>
      <w:lvlText w:val="%1.%2.%3"/>
      <w:lvlJc w:val="left"/>
      <w:pPr>
        <w:ind w:left="720" w:hanging="720"/>
      </w:pPr>
      <w:rPr>
        <w:rFonts w:cs="Times New Roman" w:hint="default"/>
        <w:color w:val="auto"/>
      </w:rPr>
    </w:lvl>
    <w:lvl w:ilvl="3">
      <w:start w:val="1"/>
      <w:numFmt w:val="decimal"/>
      <w:pStyle w:val="Pealkiri4"/>
      <w:lvlText w:val="%1.%2.%3.%4"/>
      <w:lvlJc w:val="left"/>
      <w:pPr>
        <w:ind w:left="864" w:hanging="864"/>
      </w:pPr>
      <w:rPr>
        <w:rFonts w:cs="Times New Roman" w:hint="default"/>
      </w:rPr>
    </w:lvl>
    <w:lvl w:ilvl="4">
      <w:start w:val="1"/>
      <w:numFmt w:val="decimal"/>
      <w:pStyle w:val="Pealkiri5"/>
      <w:lvlText w:val="%1.%2.%3.%4.%5"/>
      <w:lvlJc w:val="left"/>
      <w:pPr>
        <w:ind w:left="1008" w:hanging="1008"/>
      </w:pPr>
      <w:rPr>
        <w:rFonts w:cs="Times New Roman" w:hint="default"/>
      </w:rPr>
    </w:lvl>
    <w:lvl w:ilvl="5">
      <w:start w:val="1"/>
      <w:numFmt w:val="decimal"/>
      <w:pStyle w:val="Pealkiri6"/>
      <w:lvlText w:val="%1.%2.%3.%4.%5.%6"/>
      <w:lvlJc w:val="left"/>
      <w:pPr>
        <w:ind w:left="1152" w:hanging="1152"/>
      </w:pPr>
      <w:rPr>
        <w:rFonts w:cs="Times New Roman" w:hint="default"/>
      </w:rPr>
    </w:lvl>
    <w:lvl w:ilvl="6">
      <w:start w:val="1"/>
      <w:numFmt w:val="decimal"/>
      <w:pStyle w:val="Pealkiri7"/>
      <w:lvlText w:val="%1.%2.%3.%4.%5.%6.%7"/>
      <w:lvlJc w:val="left"/>
      <w:pPr>
        <w:ind w:left="1296" w:hanging="1296"/>
      </w:pPr>
      <w:rPr>
        <w:rFonts w:cs="Times New Roman" w:hint="default"/>
      </w:rPr>
    </w:lvl>
    <w:lvl w:ilvl="7">
      <w:start w:val="1"/>
      <w:numFmt w:val="decimal"/>
      <w:pStyle w:val="Pealkiri8"/>
      <w:lvlText w:val="%1.%2.%3.%4.%5.%6.%7.%8"/>
      <w:lvlJc w:val="left"/>
      <w:pPr>
        <w:ind w:left="1440" w:hanging="1440"/>
      </w:pPr>
      <w:rPr>
        <w:rFonts w:cs="Times New Roman" w:hint="default"/>
      </w:rPr>
    </w:lvl>
    <w:lvl w:ilvl="8">
      <w:start w:val="1"/>
      <w:numFmt w:val="decimal"/>
      <w:pStyle w:val="Pealkiri9"/>
      <w:lvlText w:val="%1.%2.%3.%4.%5.%6.%7.%8.%9"/>
      <w:lvlJc w:val="left"/>
      <w:pPr>
        <w:ind w:left="1584" w:hanging="1584"/>
      </w:pPr>
      <w:rPr>
        <w:rFonts w:cs="Times New Roman" w:hint="default"/>
      </w:rPr>
    </w:lvl>
  </w:abstractNum>
  <w:abstractNum w:abstractNumId="2" w15:restartNumberingAfterBreak="0">
    <w:nsid w:val="153F4EEC"/>
    <w:multiLevelType w:val="hybridMultilevel"/>
    <w:tmpl w:val="D61A2108"/>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abstractNum w:abstractNumId="3" w15:restartNumberingAfterBreak="0">
    <w:nsid w:val="22EF529F"/>
    <w:multiLevelType w:val="multilevel"/>
    <w:tmpl w:val="E3F6E03C"/>
    <w:lvl w:ilvl="0">
      <w:start w:val="4"/>
      <w:numFmt w:val="decimal"/>
      <w:lvlText w:val="%1"/>
      <w:lvlJc w:val="left"/>
      <w:pPr>
        <w:ind w:left="600" w:hanging="600"/>
      </w:pPr>
      <w:rPr>
        <w:rFonts w:hint="default"/>
      </w:rPr>
    </w:lvl>
    <w:lvl w:ilvl="1">
      <w:start w:val="23"/>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287600D7"/>
    <w:multiLevelType w:val="multilevel"/>
    <w:tmpl w:val="D34CA7A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1.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8030555"/>
    <w:multiLevelType w:val="hybridMultilevel"/>
    <w:tmpl w:val="539E5958"/>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6" w15:restartNumberingAfterBreak="0">
    <w:nsid w:val="3F5568A6"/>
    <w:multiLevelType w:val="multilevel"/>
    <w:tmpl w:val="6F6603E8"/>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rPr>
    </w:lvl>
    <w:lvl w:ilvl="2">
      <w:start w:val="1"/>
      <w:numFmt w:val="decimal"/>
      <w:lvlText w:val="4.23.%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0164B6F"/>
    <w:multiLevelType w:val="hybridMultilevel"/>
    <w:tmpl w:val="62B0982A"/>
    <w:lvl w:ilvl="0" w:tplc="0425000B">
      <w:start w:val="1"/>
      <w:numFmt w:val="bullet"/>
      <w:lvlText w:val=""/>
      <w:lvlJc w:val="left"/>
      <w:pPr>
        <w:ind w:left="1429" w:hanging="360"/>
      </w:pPr>
      <w:rPr>
        <w:rFonts w:ascii="Wingdings" w:hAnsi="Wingdings"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8" w15:restartNumberingAfterBreak="0">
    <w:nsid w:val="40344149"/>
    <w:multiLevelType w:val="hybridMultilevel"/>
    <w:tmpl w:val="A4B2F4A6"/>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1B916F4"/>
    <w:multiLevelType w:val="multilevel"/>
    <w:tmpl w:val="17A2E4AE"/>
    <w:lvl w:ilvl="0">
      <w:start w:val="3"/>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color w:val="auto"/>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C9145F5"/>
    <w:multiLevelType w:val="hybridMultilevel"/>
    <w:tmpl w:val="368E591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1" w15:restartNumberingAfterBreak="0">
    <w:nsid w:val="6FA26084"/>
    <w:multiLevelType w:val="multilevel"/>
    <w:tmpl w:val="1D78E4F0"/>
    <w:lvl w:ilvl="0">
      <w:start w:val="1"/>
      <w:numFmt w:val="decimal"/>
      <w:lvlText w:val="%1."/>
      <w:lvlJc w:val="left"/>
      <w:pPr>
        <w:ind w:left="360" w:hanging="360"/>
      </w:p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44431BE"/>
    <w:multiLevelType w:val="hybridMultilevel"/>
    <w:tmpl w:val="DF30D2EC"/>
    <w:lvl w:ilvl="0" w:tplc="04250001">
      <w:start w:val="1"/>
      <w:numFmt w:val="bullet"/>
      <w:lvlText w:val=""/>
      <w:lvlJc w:val="left"/>
      <w:pPr>
        <w:ind w:left="1494" w:hanging="360"/>
      </w:pPr>
      <w:rPr>
        <w:rFonts w:ascii="Symbol" w:hAnsi="Symbol" w:hint="default"/>
      </w:rPr>
    </w:lvl>
    <w:lvl w:ilvl="1" w:tplc="04250003" w:tentative="1">
      <w:start w:val="1"/>
      <w:numFmt w:val="bullet"/>
      <w:lvlText w:val="o"/>
      <w:lvlJc w:val="left"/>
      <w:pPr>
        <w:ind w:left="2214" w:hanging="360"/>
      </w:pPr>
      <w:rPr>
        <w:rFonts w:ascii="Courier New" w:hAnsi="Courier New" w:cs="Courier New" w:hint="default"/>
      </w:rPr>
    </w:lvl>
    <w:lvl w:ilvl="2" w:tplc="04250005" w:tentative="1">
      <w:start w:val="1"/>
      <w:numFmt w:val="bullet"/>
      <w:lvlText w:val=""/>
      <w:lvlJc w:val="left"/>
      <w:pPr>
        <w:ind w:left="2934" w:hanging="360"/>
      </w:pPr>
      <w:rPr>
        <w:rFonts w:ascii="Wingdings" w:hAnsi="Wingdings" w:hint="default"/>
      </w:rPr>
    </w:lvl>
    <w:lvl w:ilvl="3" w:tplc="04250001" w:tentative="1">
      <w:start w:val="1"/>
      <w:numFmt w:val="bullet"/>
      <w:lvlText w:val=""/>
      <w:lvlJc w:val="left"/>
      <w:pPr>
        <w:ind w:left="3654" w:hanging="360"/>
      </w:pPr>
      <w:rPr>
        <w:rFonts w:ascii="Symbol" w:hAnsi="Symbol" w:hint="default"/>
      </w:rPr>
    </w:lvl>
    <w:lvl w:ilvl="4" w:tplc="04250003" w:tentative="1">
      <w:start w:val="1"/>
      <w:numFmt w:val="bullet"/>
      <w:lvlText w:val="o"/>
      <w:lvlJc w:val="left"/>
      <w:pPr>
        <w:ind w:left="4374" w:hanging="360"/>
      </w:pPr>
      <w:rPr>
        <w:rFonts w:ascii="Courier New" w:hAnsi="Courier New" w:cs="Courier New" w:hint="default"/>
      </w:rPr>
    </w:lvl>
    <w:lvl w:ilvl="5" w:tplc="04250005" w:tentative="1">
      <w:start w:val="1"/>
      <w:numFmt w:val="bullet"/>
      <w:lvlText w:val=""/>
      <w:lvlJc w:val="left"/>
      <w:pPr>
        <w:ind w:left="5094" w:hanging="360"/>
      </w:pPr>
      <w:rPr>
        <w:rFonts w:ascii="Wingdings" w:hAnsi="Wingdings" w:hint="default"/>
      </w:rPr>
    </w:lvl>
    <w:lvl w:ilvl="6" w:tplc="04250001" w:tentative="1">
      <w:start w:val="1"/>
      <w:numFmt w:val="bullet"/>
      <w:lvlText w:val=""/>
      <w:lvlJc w:val="left"/>
      <w:pPr>
        <w:ind w:left="5814" w:hanging="360"/>
      </w:pPr>
      <w:rPr>
        <w:rFonts w:ascii="Symbol" w:hAnsi="Symbol" w:hint="default"/>
      </w:rPr>
    </w:lvl>
    <w:lvl w:ilvl="7" w:tplc="04250003" w:tentative="1">
      <w:start w:val="1"/>
      <w:numFmt w:val="bullet"/>
      <w:lvlText w:val="o"/>
      <w:lvlJc w:val="left"/>
      <w:pPr>
        <w:ind w:left="6534" w:hanging="360"/>
      </w:pPr>
      <w:rPr>
        <w:rFonts w:ascii="Courier New" w:hAnsi="Courier New" w:cs="Courier New" w:hint="default"/>
      </w:rPr>
    </w:lvl>
    <w:lvl w:ilvl="8" w:tplc="04250005" w:tentative="1">
      <w:start w:val="1"/>
      <w:numFmt w:val="bullet"/>
      <w:lvlText w:val=""/>
      <w:lvlJc w:val="left"/>
      <w:pPr>
        <w:ind w:left="7254" w:hanging="360"/>
      </w:pPr>
      <w:rPr>
        <w:rFonts w:ascii="Wingdings" w:hAnsi="Wingdings" w:hint="default"/>
      </w:rPr>
    </w:lvl>
  </w:abstractNum>
  <w:abstractNum w:abstractNumId="13" w15:restartNumberingAfterBreak="0">
    <w:nsid w:val="7B4D14C1"/>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num>
  <w:num w:numId="2">
    <w:abstractNumId w:val="1"/>
  </w:num>
  <w:num w:numId="3">
    <w:abstractNumId w:val="9"/>
  </w:num>
  <w:num w:numId="4">
    <w:abstractNumId w:val="2"/>
  </w:num>
  <w:num w:numId="5">
    <w:abstractNumId w:val="5"/>
  </w:num>
  <w:num w:numId="6">
    <w:abstractNumId w:val="7"/>
  </w:num>
  <w:num w:numId="7">
    <w:abstractNumId w:val="8"/>
  </w:num>
  <w:num w:numId="8">
    <w:abstractNumId w:val="12"/>
  </w:num>
  <w:num w:numId="9">
    <w:abstractNumId w:val="10"/>
  </w:num>
  <w:num w:numId="10">
    <w:abstractNumId w:val="4"/>
  </w:num>
  <w:num w:numId="11">
    <w:abstractNumId w:val="6"/>
  </w:num>
  <w:num w:numId="12">
    <w:abstractNumId w:val="6"/>
    <w:lvlOverride w:ilvl="0">
      <w:lvl w:ilvl="0">
        <w:start w:val="1"/>
        <w:numFmt w:val="decimal"/>
        <w:lvlText w:val="%1."/>
        <w:lvlJc w:val="left"/>
        <w:pPr>
          <w:ind w:left="360" w:hanging="360"/>
        </w:pPr>
        <w:rPr>
          <w:rFonts w:hint="default"/>
        </w:rPr>
      </w:lvl>
    </w:lvlOverride>
    <w:lvlOverride w:ilvl="1">
      <w:lvl w:ilvl="1">
        <w:start w:val="1"/>
        <w:numFmt w:val="decimal"/>
        <w:lvlText w:val="%2."/>
        <w:lvlJc w:val="left"/>
        <w:pPr>
          <w:ind w:left="432" w:hanging="432"/>
        </w:pPr>
        <w:rPr>
          <w:rFonts w:hint="default"/>
          <w:b w:val="0"/>
        </w:rPr>
      </w:lvl>
    </w:lvlOverride>
    <w:lvlOverride w:ilvl="2">
      <w:lvl w:ilvl="2">
        <w:start w:val="1"/>
        <w:numFmt w:val="decimal"/>
        <w:lvlText w:val="4.23.%3."/>
        <w:lvlJc w:val="left"/>
        <w:pPr>
          <w:ind w:left="1224" w:hanging="504"/>
        </w:pPr>
        <w:rPr>
          <w:rFonts w:hint="default"/>
          <w:b w:val="0"/>
          <w:sz w:val="24"/>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3"/>
  </w:num>
  <w:num w:numId="14">
    <w:abstractNumId w:val="1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aria Ossadtšaja">
    <w15:presenceInfo w15:providerId="AD" w15:userId="S::maria.ossadtsaja@mnt.ee::19698591-3b74-4bac-b244-c4dd86eed1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AA9"/>
    <w:rsid w:val="00003F85"/>
    <w:rsid w:val="000041AC"/>
    <w:rsid w:val="00025512"/>
    <w:rsid w:val="00026ADA"/>
    <w:rsid w:val="0002763A"/>
    <w:rsid w:val="00047A70"/>
    <w:rsid w:val="00051D31"/>
    <w:rsid w:val="00053055"/>
    <w:rsid w:val="00064ECA"/>
    <w:rsid w:val="0007007D"/>
    <w:rsid w:val="00072C58"/>
    <w:rsid w:val="00075705"/>
    <w:rsid w:val="00080B90"/>
    <w:rsid w:val="00092381"/>
    <w:rsid w:val="00096280"/>
    <w:rsid w:val="000A2962"/>
    <w:rsid w:val="000A4A6B"/>
    <w:rsid w:val="000A51CF"/>
    <w:rsid w:val="000A73DD"/>
    <w:rsid w:val="000B7448"/>
    <w:rsid w:val="000B792A"/>
    <w:rsid w:val="000B7F6D"/>
    <w:rsid w:val="000D1FC9"/>
    <w:rsid w:val="000D5EB5"/>
    <w:rsid w:val="000E044D"/>
    <w:rsid w:val="000E36CF"/>
    <w:rsid w:val="000E3B2B"/>
    <w:rsid w:val="000F0C82"/>
    <w:rsid w:val="000F16E7"/>
    <w:rsid w:val="000F2833"/>
    <w:rsid w:val="000F2BD5"/>
    <w:rsid w:val="000F306B"/>
    <w:rsid w:val="000F5698"/>
    <w:rsid w:val="00100D89"/>
    <w:rsid w:val="00102732"/>
    <w:rsid w:val="00106B78"/>
    <w:rsid w:val="00107AAF"/>
    <w:rsid w:val="00111712"/>
    <w:rsid w:val="00117215"/>
    <w:rsid w:val="00120A1C"/>
    <w:rsid w:val="00122B67"/>
    <w:rsid w:val="00126793"/>
    <w:rsid w:val="00140FD6"/>
    <w:rsid w:val="00144F6D"/>
    <w:rsid w:val="0014652D"/>
    <w:rsid w:val="00152414"/>
    <w:rsid w:val="0015249B"/>
    <w:rsid w:val="00167A68"/>
    <w:rsid w:val="00170FEF"/>
    <w:rsid w:val="00173726"/>
    <w:rsid w:val="001768B7"/>
    <w:rsid w:val="00190FC5"/>
    <w:rsid w:val="00191912"/>
    <w:rsid w:val="00193A13"/>
    <w:rsid w:val="00196E54"/>
    <w:rsid w:val="00196EA9"/>
    <w:rsid w:val="001A39A9"/>
    <w:rsid w:val="001A5DD9"/>
    <w:rsid w:val="001A7604"/>
    <w:rsid w:val="001B36CA"/>
    <w:rsid w:val="001B77EC"/>
    <w:rsid w:val="001C18AA"/>
    <w:rsid w:val="001C5DC5"/>
    <w:rsid w:val="001E63AB"/>
    <w:rsid w:val="001E78B8"/>
    <w:rsid w:val="001F04A7"/>
    <w:rsid w:val="001F20AA"/>
    <w:rsid w:val="00201816"/>
    <w:rsid w:val="00204A02"/>
    <w:rsid w:val="00257EC0"/>
    <w:rsid w:val="00260451"/>
    <w:rsid w:val="002606CA"/>
    <w:rsid w:val="00263E0C"/>
    <w:rsid w:val="00267520"/>
    <w:rsid w:val="00271212"/>
    <w:rsid w:val="0028093D"/>
    <w:rsid w:val="00292003"/>
    <w:rsid w:val="00293729"/>
    <w:rsid w:val="002A3F66"/>
    <w:rsid w:val="002A6747"/>
    <w:rsid w:val="002B3067"/>
    <w:rsid w:val="002C2E21"/>
    <w:rsid w:val="002C6A9A"/>
    <w:rsid w:val="002D38C0"/>
    <w:rsid w:val="002D406E"/>
    <w:rsid w:val="002E1266"/>
    <w:rsid w:val="002E174A"/>
    <w:rsid w:val="002E3954"/>
    <w:rsid w:val="002E49B4"/>
    <w:rsid w:val="002E5932"/>
    <w:rsid w:val="002E6667"/>
    <w:rsid w:val="002F73C7"/>
    <w:rsid w:val="00303D81"/>
    <w:rsid w:val="00350167"/>
    <w:rsid w:val="00352D35"/>
    <w:rsid w:val="003548D2"/>
    <w:rsid w:val="003614CB"/>
    <w:rsid w:val="00366FDC"/>
    <w:rsid w:val="00367425"/>
    <w:rsid w:val="00380FB1"/>
    <w:rsid w:val="003A531E"/>
    <w:rsid w:val="003A6037"/>
    <w:rsid w:val="003A62B0"/>
    <w:rsid w:val="003A74E6"/>
    <w:rsid w:val="003C12C1"/>
    <w:rsid w:val="003C683E"/>
    <w:rsid w:val="003D012A"/>
    <w:rsid w:val="003D0BE9"/>
    <w:rsid w:val="003D2436"/>
    <w:rsid w:val="003E522D"/>
    <w:rsid w:val="003E5E67"/>
    <w:rsid w:val="003E7D7C"/>
    <w:rsid w:val="003F3D3B"/>
    <w:rsid w:val="003F4EDF"/>
    <w:rsid w:val="003F67CB"/>
    <w:rsid w:val="00405092"/>
    <w:rsid w:val="00423206"/>
    <w:rsid w:val="00425577"/>
    <w:rsid w:val="004275E1"/>
    <w:rsid w:val="00430ADA"/>
    <w:rsid w:val="004313F1"/>
    <w:rsid w:val="00435349"/>
    <w:rsid w:val="00454ECF"/>
    <w:rsid w:val="004553CF"/>
    <w:rsid w:val="00475C7A"/>
    <w:rsid w:val="00482E5B"/>
    <w:rsid w:val="00486424"/>
    <w:rsid w:val="00495D9A"/>
    <w:rsid w:val="004A2246"/>
    <w:rsid w:val="004C568E"/>
    <w:rsid w:val="004D2707"/>
    <w:rsid w:val="004E0409"/>
    <w:rsid w:val="004E0BC1"/>
    <w:rsid w:val="004F1045"/>
    <w:rsid w:val="004F460D"/>
    <w:rsid w:val="004F53FA"/>
    <w:rsid w:val="004F6337"/>
    <w:rsid w:val="0051112B"/>
    <w:rsid w:val="00521E38"/>
    <w:rsid w:val="0053235B"/>
    <w:rsid w:val="00536730"/>
    <w:rsid w:val="005468F4"/>
    <w:rsid w:val="005572D7"/>
    <w:rsid w:val="00560970"/>
    <w:rsid w:val="005652AD"/>
    <w:rsid w:val="00565865"/>
    <w:rsid w:val="00571037"/>
    <w:rsid w:val="005900CC"/>
    <w:rsid w:val="00595BFD"/>
    <w:rsid w:val="0059697D"/>
    <w:rsid w:val="005A075C"/>
    <w:rsid w:val="005A2858"/>
    <w:rsid w:val="005B47A7"/>
    <w:rsid w:val="005B4CCB"/>
    <w:rsid w:val="005B4E03"/>
    <w:rsid w:val="005C4692"/>
    <w:rsid w:val="005D6879"/>
    <w:rsid w:val="005D74F8"/>
    <w:rsid w:val="005E57ED"/>
    <w:rsid w:val="00600E89"/>
    <w:rsid w:val="00603129"/>
    <w:rsid w:val="00604E90"/>
    <w:rsid w:val="006054D7"/>
    <w:rsid w:val="00605C4B"/>
    <w:rsid w:val="006078D3"/>
    <w:rsid w:val="00616767"/>
    <w:rsid w:val="006262AC"/>
    <w:rsid w:val="00630335"/>
    <w:rsid w:val="00630FD8"/>
    <w:rsid w:val="006429D3"/>
    <w:rsid w:val="006451AB"/>
    <w:rsid w:val="00652862"/>
    <w:rsid w:val="00654C7D"/>
    <w:rsid w:val="00656DFA"/>
    <w:rsid w:val="006648CF"/>
    <w:rsid w:val="00670358"/>
    <w:rsid w:val="006765A1"/>
    <w:rsid w:val="0068009D"/>
    <w:rsid w:val="006801B9"/>
    <w:rsid w:val="00681017"/>
    <w:rsid w:val="00687298"/>
    <w:rsid w:val="00687B59"/>
    <w:rsid w:val="006A029A"/>
    <w:rsid w:val="006A05B0"/>
    <w:rsid w:val="006A5DC6"/>
    <w:rsid w:val="006B174F"/>
    <w:rsid w:val="006B1A8F"/>
    <w:rsid w:val="006B22C7"/>
    <w:rsid w:val="006B7FC7"/>
    <w:rsid w:val="006C2445"/>
    <w:rsid w:val="006C689E"/>
    <w:rsid w:val="006D1C18"/>
    <w:rsid w:val="006D6E6F"/>
    <w:rsid w:val="006F0D09"/>
    <w:rsid w:val="006F1DB9"/>
    <w:rsid w:val="006F4855"/>
    <w:rsid w:val="006F6A44"/>
    <w:rsid w:val="007130F1"/>
    <w:rsid w:val="0071685D"/>
    <w:rsid w:val="007172C4"/>
    <w:rsid w:val="007222C1"/>
    <w:rsid w:val="007302ED"/>
    <w:rsid w:val="00747DE3"/>
    <w:rsid w:val="00751F6D"/>
    <w:rsid w:val="00761D15"/>
    <w:rsid w:val="00761DF4"/>
    <w:rsid w:val="00762033"/>
    <w:rsid w:val="00764DFE"/>
    <w:rsid w:val="0076548C"/>
    <w:rsid w:val="00776290"/>
    <w:rsid w:val="0078765D"/>
    <w:rsid w:val="00787AF5"/>
    <w:rsid w:val="0079172A"/>
    <w:rsid w:val="007B1036"/>
    <w:rsid w:val="007B5EB3"/>
    <w:rsid w:val="007E4754"/>
    <w:rsid w:val="007E64EC"/>
    <w:rsid w:val="007E6E27"/>
    <w:rsid w:val="007F099C"/>
    <w:rsid w:val="007F5C89"/>
    <w:rsid w:val="00806787"/>
    <w:rsid w:val="0080741B"/>
    <w:rsid w:val="00810708"/>
    <w:rsid w:val="00810AA9"/>
    <w:rsid w:val="00815F5E"/>
    <w:rsid w:val="00821C53"/>
    <w:rsid w:val="00825F12"/>
    <w:rsid w:val="00830087"/>
    <w:rsid w:val="00832058"/>
    <w:rsid w:val="0086278B"/>
    <w:rsid w:val="00863706"/>
    <w:rsid w:val="00865A46"/>
    <w:rsid w:val="008710D2"/>
    <w:rsid w:val="00871AF9"/>
    <w:rsid w:val="00880E77"/>
    <w:rsid w:val="0088301C"/>
    <w:rsid w:val="00893A3A"/>
    <w:rsid w:val="00893C95"/>
    <w:rsid w:val="008A0F81"/>
    <w:rsid w:val="008A2117"/>
    <w:rsid w:val="008A2AD4"/>
    <w:rsid w:val="008A2C2C"/>
    <w:rsid w:val="008A2F94"/>
    <w:rsid w:val="008A44C8"/>
    <w:rsid w:val="008C12A0"/>
    <w:rsid w:val="008C4583"/>
    <w:rsid w:val="008D1827"/>
    <w:rsid w:val="008D4CB0"/>
    <w:rsid w:val="008D4CBC"/>
    <w:rsid w:val="008E0588"/>
    <w:rsid w:val="008E163C"/>
    <w:rsid w:val="008E19E8"/>
    <w:rsid w:val="008E68E8"/>
    <w:rsid w:val="008F5A66"/>
    <w:rsid w:val="0090008B"/>
    <w:rsid w:val="00901254"/>
    <w:rsid w:val="00903300"/>
    <w:rsid w:val="00907C75"/>
    <w:rsid w:val="00911C18"/>
    <w:rsid w:val="00914B12"/>
    <w:rsid w:val="00917F48"/>
    <w:rsid w:val="009227CC"/>
    <w:rsid w:val="00922C4D"/>
    <w:rsid w:val="00925B1B"/>
    <w:rsid w:val="00930A4F"/>
    <w:rsid w:val="00930F81"/>
    <w:rsid w:val="009464F4"/>
    <w:rsid w:val="00962014"/>
    <w:rsid w:val="00963471"/>
    <w:rsid w:val="00971FB9"/>
    <w:rsid w:val="0097338A"/>
    <w:rsid w:val="00984D02"/>
    <w:rsid w:val="009904F9"/>
    <w:rsid w:val="00994FB2"/>
    <w:rsid w:val="009B00F3"/>
    <w:rsid w:val="009B716D"/>
    <w:rsid w:val="009B7223"/>
    <w:rsid w:val="009C0FE8"/>
    <w:rsid w:val="009C5071"/>
    <w:rsid w:val="009D352D"/>
    <w:rsid w:val="009D35A9"/>
    <w:rsid w:val="009D48DF"/>
    <w:rsid w:val="009E10A6"/>
    <w:rsid w:val="009E579D"/>
    <w:rsid w:val="009E6F56"/>
    <w:rsid w:val="009EFAF4"/>
    <w:rsid w:val="009F72FA"/>
    <w:rsid w:val="009F75B3"/>
    <w:rsid w:val="00A05020"/>
    <w:rsid w:val="00A05B1D"/>
    <w:rsid w:val="00A05EDB"/>
    <w:rsid w:val="00A14A0C"/>
    <w:rsid w:val="00A21177"/>
    <w:rsid w:val="00A269C7"/>
    <w:rsid w:val="00A26FBA"/>
    <w:rsid w:val="00A27B48"/>
    <w:rsid w:val="00A3285D"/>
    <w:rsid w:val="00A420B4"/>
    <w:rsid w:val="00A50E33"/>
    <w:rsid w:val="00A51B92"/>
    <w:rsid w:val="00A52DA4"/>
    <w:rsid w:val="00A5664C"/>
    <w:rsid w:val="00A5779C"/>
    <w:rsid w:val="00A57ABE"/>
    <w:rsid w:val="00A62558"/>
    <w:rsid w:val="00A653BE"/>
    <w:rsid w:val="00A70872"/>
    <w:rsid w:val="00A76981"/>
    <w:rsid w:val="00A95C91"/>
    <w:rsid w:val="00AB1644"/>
    <w:rsid w:val="00AC2DA1"/>
    <w:rsid w:val="00AC4AC2"/>
    <w:rsid w:val="00AE0F4E"/>
    <w:rsid w:val="00AE398F"/>
    <w:rsid w:val="00AE53DB"/>
    <w:rsid w:val="00AF1946"/>
    <w:rsid w:val="00AF2444"/>
    <w:rsid w:val="00AF2780"/>
    <w:rsid w:val="00AF4364"/>
    <w:rsid w:val="00B12892"/>
    <w:rsid w:val="00B21CF0"/>
    <w:rsid w:val="00B2399F"/>
    <w:rsid w:val="00B26ED7"/>
    <w:rsid w:val="00B331BE"/>
    <w:rsid w:val="00B3323B"/>
    <w:rsid w:val="00B33E61"/>
    <w:rsid w:val="00B36DF5"/>
    <w:rsid w:val="00B376C3"/>
    <w:rsid w:val="00B40CE3"/>
    <w:rsid w:val="00B419BF"/>
    <w:rsid w:val="00B46F1D"/>
    <w:rsid w:val="00B47B0A"/>
    <w:rsid w:val="00B526D9"/>
    <w:rsid w:val="00B61E94"/>
    <w:rsid w:val="00B6223F"/>
    <w:rsid w:val="00B632DA"/>
    <w:rsid w:val="00B66168"/>
    <w:rsid w:val="00B72AD7"/>
    <w:rsid w:val="00B758BD"/>
    <w:rsid w:val="00BA0907"/>
    <w:rsid w:val="00BA1A7B"/>
    <w:rsid w:val="00BB42A8"/>
    <w:rsid w:val="00BB4CD1"/>
    <w:rsid w:val="00BC0131"/>
    <w:rsid w:val="00BD421C"/>
    <w:rsid w:val="00BD4755"/>
    <w:rsid w:val="00BE118E"/>
    <w:rsid w:val="00BE5CEB"/>
    <w:rsid w:val="00BF51EB"/>
    <w:rsid w:val="00C00547"/>
    <w:rsid w:val="00C037D9"/>
    <w:rsid w:val="00C1398A"/>
    <w:rsid w:val="00C16CFD"/>
    <w:rsid w:val="00C20E21"/>
    <w:rsid w:val="00C23AFE"/>
    <w:rsid w:val="00C23B00"/>
    <w:rsid w:val="00C3755D"/>
    <w:rsid w:val="00C37D14"/>
    <w:rsid w:val="00C531E0"/>
    <w:rsid w:val="00C5485F"/>
    <w:rsid w:val="00C61D59"/>
    <w:rsid w:val="00C64577"/>
    <w:rsid w:val="00C71C4C"/>
    <w:rsid w:val="00C8454A"/>
    <w:rsid w:val="00C85AFB"/>
    <w:rsid w:val="00C86DFE"/>
    <w:rsid w:val="00C872CC"/>
    <w:rsid w:val="00C90908"/>
    <w:rsid w:val="00CA0752"/>
    <w:rsid w:val="00CA677B"/>
    <w:rsid w:val="00CB5079"/>
    <w:rsid w:val="00CC1A6A"/>
    <w:rsid w:val="00CC5736"/>
    <w:rsid w:val="00CC58F7"/>
    <w:rsid w:val="00CD6B15"/>
    <w:rsid w:val="00CE636C"/>
    <w:rsid w:val="00D01B46"/>
    <w:rsid w:val="00D178A8"/>
    <w:rsid w:val="00D20384"/>
    <w:rsid w:val="00D25E8B"/>
    <w:rsid w:val="00D31E85"/>
    <w:rsid w:val="00D40C52"/>
    <w:rsid w:val="00D44656"/>
    <w:rsid w:val="00D52641"/>
    <w:rsid w:val="00D537E2"/>
    <w:rsid w:val="00D55949"/>
    <w:rsid w:val="00D76393"/>
    <w:rsid w:val="00D84059"/>
    <w:rsid w:val="00D90B2E"/>
    <w:rsid w:val="00DA5111"/>
    <w:rsid w:val="00DC1C34"/>
    <w:rsid w:val="00DC662A"/>
    <w:rsid w:val="00DD5FBF"/>
    <w:rsid w:val="00DE0985"/>
    <w:rsid w:val="00DE4E7A"/>
    <w:rsid w:val="00DE580A"/>
    <w:rsid w:val="00DF04F9"/>
    <w:rsid w:val="00DF504D"/>
    <w:rsid w:val="00DF6722"/>
    <w:rsid w:val="00DF6FE1"/>
    <w:rsid w:val="00E008BA"/>
    <w:rsid w:val="00E01491"/>
    <w:rsid w:val="00E07B5A"/>
    <w:rsid w:val="00E238E6"/>
    <w:rsid w:val="00E2415B"/>
    <w:rsid w:val="00E320F2"/>
    <w:rsid w:val="00E357C2"/>
    <w:rsid w:val="00E44DB9"/>
    <w:rsid w:val="00E636C4"/>
    <w:rsid w:val="00E669D8"/>
    <w:rsid w:val="00E75585"/>
    <w:rsid w:val="00E763FD"/>
    <w:rsid w:val="00E80908"/>
    <w:rsid w:val="00E83857"/>
    <w:rsid w:val="00E8529E"/>
    <w:rsid w:val="00E9200C"/>
    <w:rsid w:val="00E9432A"/>
    <w:rsid w:val="00E9527D"/>
    <w:rsid w:val="00EC1D34"/>
    <w:rsid w:val="00EC501B"/>
    <w:rsid w:val="00EE0C51"/>
    <w:rsid w:val="00EE264A"/>
    <w:rsid w:val="00EE330A"/>
    <w:rsid w:val="00EE3323"/>
    <w:rsid w:val="00EF2126"/>
    <w:rsid w:val="00F04CCE"/>
    <w:rsid w:val="00F073D5"/>
    <w:rsid w:val="00F20421"/>
    <w:rsid w:val="00F27E27"/>
    <w:rsid w:val="00F40996"/>
    <w:rsid w:val="00F47303"/>
    <w:rsid w:val="00F5261E"/>
    <w:rsid w:val="00F555F7"/>
    <w:rsid w:val="00F620CF"/>
    <w:rsid w:val="00F626AA"/>
    <w:rsid w:val="00F67C29"/>
    <w:rsid w:val="00F75491"/>
    <w:rsid w:val="00F77B21"/>
    <w:rsid w:val="00F8145C"/>
    <w:rsid w:val="00F82B1B"/>
    <w:rsid w:val="00F83291"/>
    <w:rsid w:val="00F837F2"/>
    <w:rsid w:val="00F95965"/>
    <w:rsid w:val="00FA379C"/>
    <w:rsid w:val="00FA55EB"/>
    <w:rsid w:val="00FA6623"/>
    <w:rsid w:val="00FB4360"/>
    <w:rsid w:val="00FC3DB0"/>
    <w:rsid w:val="00FC6185"/>
    <w:rsid w:val="00FD40CB"/>
    <w:rsid w:val="00FF1AF0"/>
    <w:rsid w:val="00FF309A"/>
    <w:rsid w:val="00FF44C7"/>
    <w:rsid w:val="00FF4DEA"/>
    <w:rsid w:val="0385D8BF"/>
    <w:rsid w:val="0839EF73"/>
    <w:rsid w:val="0862663D"/>
    <w:rsid w:val="08E6CAED"/>
    <w:rsid w:val="0AD63F36"/>
    <w:rsid w:val="0B4EB2FC"/>
    <w:rsid w:val="0D4EAC26"/>
    <w:rsid w:val="0D9CA18E"/>
    <w:rsid w:val="0DB10E73"/>
    <w:rsid w:val="0DB2EBA3"/>
    <w:rsid w:val="0F220964"/>
    <w:rsid w:val="11EA4151"/>
    <w:rsid w:val="12774935"/>
    <w:rsid w:val="12920CDD"/>
    <w:rsid w:val="15694FC2"/>
    <w:rsid w:val="15B08E77"/>
    <w:rsid w:val="185BDFFA"/>
    <w:rsid w:val="18E29809"/>
    <w:rsid w:val="1A91BCE1"/>
    <w:rsid w:val="1B25C715"/>
    <w:rsid w:val="1E37B460"/>
    <w:rsid w:val="2347DC80"/>
    <w:rsid w:val="246DBC61"/>
    <w:rsid w:val="25B7B795"/>
    <w:rsid w:val="26878EC6"/>
    <w:rsid w:val="26EDDA4B"/>
    <w:rsid w:val="26F60485"/>
    <w:rsid w:val="272B3AF8"/>
    <w:rsid w:val="27CF831B"/>
    <w:rsid w:val="2848ADB4"/>
    <w:rsid w:val="28668017"/>
    <w:rsid w:val="29A9D448"/>
    <w:rsid w:val="2D0DF843"/>
    <w:rsid w:val="311906D2"/>
    <w:rsid w:val="31542100"/>
    <w:rsid w:val="3242B9D9"/>
    <w:rsid w:val="34719DFE"/>
    <w:rsid w:val="3A1CD5C4"/>
    <w:rsid w:val="3AF1E434"/>
    <w:rsid w:val="3B056C7D"/>
    <w:rsid w:val="3E8E6061"/>
    <w:rsid w:val="3F127491"/>
    <w:rsid w:val="434532B4"/>
    <w:rsid w:val="438523C7"/>
    <w:rsid w:val="4413973E"/>
    <w:rsid w:val="44F9A0C1"/>
    <w:rsid w:val="4621F0D3"/>
    <w:rsid w:val="467833EC"/>
    <w:rsid w:val="4701BCC7"/>
    <w:rsid w:val="4AB20D92"/>
    <w:rsid w:val="4E34C564"/>
    <w:rsid w:val="50F644AA"/>
    <w:rsid w:val="51C2734C"/>
    <w:rsid w:val="5200F653"/>
    <w:rsid w:val="52174EB5"/>
    <w:rsid w:val="535CE17F"/>
    <w:rsid w:val="58810284"/>
    <w:rsid w:val="596D143B"/>
    <w:rsid w:val="5B39A420"/>
    <w:rsid w:val="5B4795D8"/>
    <w:rsid w:val="5DA41C03"/>
    <w:rsid w:val="5F8A5AE0"/>
    <w:rsid w:val="60BB4A49"/>
    <w:rsid w:val="62751C5B"/>
    <w:rsid w:val="63FB2A8E"/>
    <w:rsid w:val="6453BA34"/>
    <w:rsid w:val="64C15990"/>
    <w:rsid w:val="64D17A60"/>
    <w:rsid w:val="65358E32"/>
    <w:rsid w:val="6764D25B"/>
    <w:rsid w:val="67964C54"/>
    <w:rsid w:val="68C7DFEB"/>
    <w:rsid w:val="6A6711BC"/>
    <w:rsid w:val="6AC85AD2"/>
    <w:rsid w:val="6B1634A5"/>
    <w:rsid w:val="6BA131D3"/>
    <w:rsid w:val="6BF31951"/>
    <w:rsid w:val="702266DF"/>
    <w:rsid w:val="71EAD7B4"/>
    <w:rsid w:val="74F9FCC6"/>
    <w:rsid w:val="761BC0E1"/>
    <w:rsid w:val="7625DF3C"/>
    <w:rsid w:val="7932C35A"/>
    <w:rsid w:val="7AAFF30B"/>
    <w:rsid w:val="7B67AD42"/>
    <w:rsid w:val="7E28650E"/>
    <w:rsid w:val="7F65519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365D6"/>
  <w15:docId w15:val="{3D0AC6F3-54D2-4553-B96C-1B427E7A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3285D"/>
    <w:pPr>
      <w:keepNext/>
      <w:keepLines/>
      <w:numPr>
        <w:numId w:val="2"/>
      </w:numPr>
      <w:spacing w:before="480" w:after="0" w:line="240" w:lineRule="auto"/>
      <w:jc w:val="both"/>
      <w:outlineLvl w:val="0"/>
    </w:pPr>
    <w:rPr>
      <w:rFonts w:ascii="Cambria" w:eastAsia="Times New Roman" w:hAnsi="Cambria" w:cs="Times New Roman"/>
      <w:b/>
      <w:bCs/>
      <w:color w:val="365F91"/>
      <w:sz w:val="28"/>
      <w:szCs w:val="28"/>
    </w:rPr>
  </w:style>
  <w:style w:type="paragraph" w:styleId="Pealkiri2">
    <w:name w:val="heading 2"/>
    <w:basedOn w:val="Normaallaad"/>
    <w:next w:val="Normaallaad"/>
    <w:link w:val="Pealkiri2Mrk"/>
    <w:uiPriority w:val="9"/>
    <w:qFormat/>
    <w:rsid w:val="00A3285D"/>
    <w:pPr>
      <w:keepNext/>
      <w:keepLines/>
      <w:numPr>
        <w:ilvl w:val="1"/>
        <w:numId w:val="2"/>
      </w:numPr>
      <w:spacing w:after="0" w:line="240" w:lineRule="auto"/>
      <w:outlineLvl w:val="1"/>
    </w:pPr>
    <w:rPr>
      <w:rFonts w:ascii="Times New Roman" w:eastAsia="Times New Roman" w:hAnsi="Times New Roman" w:cs="Times New Roman"/>
      <w:bCs/>
      <w:sz w:val="24"/>
      <w:szCs w:val="26"/>
    </w:rPr>
  </w:style>
  <w:style w:type="paragraph" w:styleId="Pealkiri3">
    <w:name w:val="heading 3"/>
    <w:basedOn w:val="Normaallaad"/>
    <w:next w:val="Normaallaad"/>
    <w:link w:val="Pealkiri3Mrk"/>
    <w:uiPriority w:val="9"/>
    <w:qFormat/>
    <w:rsid w:val="00A3285D"/>
    <w:pPr>
      <w:keepNext/>
      <w:keepLines/>
      <w:numPr>
        <w:ilvl w:val="2"/>
        <w:numId w:val="2"/>
      </w:numPr>
      <w:spacing w:after="0" w:line="240" w:lineRule="auto"/>
      <w:outlineLvl w:val="2"/>
    </w:pPr>
    <w:rPr>
      <w:rFonts w:ascii="Times New Roman" w:eastAsia="Times New Roman" w:hAnsi="Times New Roman" w:cs="Times New Roman"/>
      <w:bCs/>
      <w:sz w:val="24"/>
      <w:szCs w:val="20"/>
    </w:rPr>
  </w:style>
  <w:style w:type="paragraph" w:styleId="Pealkiri4">
    <w:name w:val="heading 4"/>
    <w:basedOn w:val="Normaallaad"/>
    <w:next w:val="Normaallaad"/>
    <w:link w:val="Pealkiri4Mrk"/>
    <w:uiPriority w:val="9"/>
    <w:qFormat/>
    <w:rsid w:val="00A3285D"/>
    <w:pPr>
      <w:keepNext/>
      <w:keepLines/>
      <w:numPr>
        <w:ilvl w:val="3"/>
        <w:numId w:val="2"/>
      </w:numPr>
      <w:spacing w:after="0" w:line="240" w:lineRule="auto"/>
      <w:jc w:val="both"/>
      <w:outlineLvl w:val="3"/>
    </w:pPr>
    <w:rPr>
      <w:rFonts w:ascii="Times New Roman" w:eastAsia="Times New Roman" w:hAnsi="Times New Roman" w:cs="Times New Roman"/>
      <w:bCs/>
      <w:iCs/>
      <w:sz w:val="24"/>
      <w:szCs w:val="20"/>
    </w:rPr>
  </w:style>
  <w:style w:type="paragraph" w:styleId="Pealkiri5">
    <w:name w:val="heading 5"/>
    <w:basedOn w:val="Normaallaad"/>
    <w:next w:val="Normaallaad"/>
    <w:link w:val="Pealkiri5Mrk"/>
    <w:uiPriority w:val="9"/>
    <w:qFormat/>
    <w:rsid w:val="00A3285D"/>
    <w:pPr>
      <w:keepNext/>
      <w:keepLines/>
      <w:numPr>
        <w:ilvl w:val="4"/>
        <w:numId w:val="2"/>
      </w:numPr>
      <w:spacing w:before="200" w:after="0" w:line="240" w:lineRule="auto"/>
      <w:jc w:val="both"/>
      <w:outlineLvl w:val="4"/>
    </w:pPr>
    <w:rPr>
      <w:rFonts w:ascii="Cambria" w:eastAsia="Times New Roman" w:hAnsi="Cambria" w:cs="Times New Roman"/>
      <w:color w:val="243F60"/>
      <w:sz w:val="24"/>
      <w:szCs w:val="20"/>
    </w:rPr>
  </w:style>
  <w:style w:type="paragraph" w:styleId="Pealkiri6">
    <w:name w:val="heading 6"/>
    <w:basedOn w:val="Normaallaad"/>
    <w:next w:val="Normaallaad"/>
    <w:link w:val="Pealkiri6Mrk"/>
    <w:uiPriority w:val="9"/>
    <w:qFormat/>
    <w:rsid w:val="00A3285D"/>
    <w:pPr>
      <w:keepNext/>
      <w:keepLines/>
      <w:numPr>
        <w:ilvl w:val="5"/>
        <w:numId w:val="2"/>
      </w:numPr>
      <w:spacing w:before="200" w:after="0" w:line="240" w:lineRule="auto"/>
      <w:jc w:val="both"/>
      <w:outlineLvl w:val="5"/>
    </w:pPr>
    <w:rPr>
      <w:rFonts w:ascii="Cambria" w:eastAsia="Times New Roman" w:hAnsi="Cambria" w:cs="Times New Roman"/>
      <w:i/>
      <w:iCs/>
      <w:color w:val="243F60"/>
      <w:sz w:val="24"/>
      <w:szCs w:val="20"/>
    </w:rPr>
  </w:style>
  <w:style w:type="paragraph" w:styleId="Pealkiri7">
    <w:name w:val="heading 7"/>
    <w:basedOn w:val="Normaallaad"/>
    <w:next w:val="Normaallaad"/>
    <w:link w:val="Pealkiri7Mrk"/>
    <w:uiPriority w:val="9"/>
    <w:qFormat/>
    <w:rsid w:val="00A3285D"/>
    <w:pPr>
      <w:keepNext/>
      <w:keepLines/>
      <w:numPr>
        <w:ilvl w:val="6"/>
        <w:numId w:val="2"/>
      </w:numPr>
      <w:spacing w:before="200" w:after="0" w:line="240" w:lineRule="auto"/>
      <w:jc w:val="both"/>
      <w:outlineLvl w:val="6"/>
    </w:pPr>
    <w:rPr>
      <w:rFonts w:ascii="Cambria" w:eastAsia="Times New Roman" w:hAnsi="Cambria" w:cs="Times New Roman"/>
      <w:i/>
      <w:iCs/>
      <w:color w:val="404040"/>
      <w:sz w:val="24"/>
      <w:szCs w:val="20"/>
    </w:rPr>
  </w:style>
  <w:style w:type="paragraph" w:styleId="Pealkiri8">
    <w:name w:val="heading 8"/>
    <w:basedOn w:val="Normaallaad"/>
    <w:next w:val="Normaallaad"/>
    <w:link w:val="Pealkiri8Mrk"/>
    <w:uiPriority w:val="9"/>
    <w:qFormat/>
    <w:rsid w:val="00A3285D"/>
    <w:pPr>
      <w:keepNext/>
      <w:keepLines/>
      <w:numPr>
        <w:ilvl w:val="7"/>
        <w:numId w:val="2"/>
      </w:numPr>
      <w:spacing w:before="200" w:after="0" w:line="240" w:lineRule="auto"/>
      <w:jc w:val="both"/>
      <w:outlineLvl w:val="7"/>
    </w:pPr>
    <w:rPr>
      <w:rFonts w:ascii="Cambria" w:eastAsia="Times New Roman" w:hAnsi="Cambria" w:cs="Times New Roman"/>
      <w:color w:val="404040"/>
      <w:sz w:val="20"/>
      <w:szCs w:val="20"/>
    </w:rPr>
  </w:style>
  <w:style w:type="paragraph" w:styleId="Pealkiri9">
    <w:name w:val="heading 9"/>
    <w:basedOn w:val="Normaallaad"/>
    <w:next w:val="Normaallaad"/>
    <w:link w:val="Pealkiri9Mrk"/>
    <w:uiPriority w:val="9"/>
    <w:qFormat/>
    <w:rsid w:val="00A3285D"/>
    <w:pPr>
      <w:keepNext/>
      <w:keepLines/>
      <w:numPr>
        <w:ilvl w:val="8"/>
        <w:numId w:val="2"/>
      </w:numPr>
      <w:spacing w:before="200" w:after="0" w:line="240" w:lineRule="auto"/>
      <w:jc w:val="both"/>
      <w:outlineLvl w:val="8"/>
    </w:pPr>
    <w:rPr>
      <w:rFonts w:ascii="Cambria" w:eastAsia="Times New Roman" w:hAnsi="Cambria" w:cs="Times New Roman"/>
      <w:i/>
      <w:iCs/>
      <w:color w:val="404040"/>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semiHidden/>
    <w:unhideWhenUsed/>
    <w:rsid w:val="00810AA9"/>
    <w:rPr>
      <w:sz w:val="16"/>
      <w:szCs w:val="16"/>
    </w:rPr>
  </w:style>
  <w:style w:type="paragraph" w:styleId="Kommentaaritekst">
    <w:name w:val="annotation text"/>
    <w:basedOn w:val="Normaallaad"/>
    <w:link w:val="KommentaaritekstMrk"/>
    <w:uiPriority w:val="99"/>
    <w:semiHidden/>
    <w:unhideWhenUsed/>
    <w:rsid w:val="00810AA9"/>
    <w:pPr>
      <w:spacing w:line="240" w:lineRule="auto"/>
    </w:pPr>
    <w:rPr>
      <w:sz w:val="20"/>
      <w:szCs w:val="20"/>
    </w:rPr>
  </w:style>
  <w:style w:type="character" w:customStyle="1" w:styleId="KommentaaritekstMrk">
    <w:name w:val="Kommentaari tekst Märk"/>
    <w:basedOn w:val="Liguvaikefont"/>
    <w:link w:val="Kommentaaritekst"/>
    <w:uiPriority w:val="99"/>
    <w:semiHidden/>
    <w:rsid w:val="00810AA9"/>
    <w:rPr>
      <w:sz w:val="20"/>
      <w:szCs w:val="20"/>
    </w:rPr>
  </w:style>
  <w:style w:type="paragraph" w:styleId="Jutumullitekst">
    <w:name w:val="Balloon Text"/>
    <w:basedOn w:val="Normaallaad"/>
    <w:link w:val="JutumullitekstMrk"/>
    <w:uiPriority w:val="99"/>
    <w:semiHidden/>
    <w:unhideWhenUsed/>
    <w:rsid w:val="00810AA9"/>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10AA9"/>
    <w:rPr>
      <w:rFonts w:ascii="Tahoma" w:hAnsi="Tahoma" w:cs="Tahoma"/>
      <w:sz w:val="16"/>
      <w:szCs w:val="16"/>
    </w:rPr>
  </w:style>
  <w:style w:type="paragraph" w:styleId="Loendilik">
    <w:name w:val="List Paragraph"/>
    <w:basedOn w:val="Normaallaad"/>
    <w:qFormat/>
    <w:rsid w:val="00810AA9"/>
    <w:pPr>
      <w:ind w:left="720"/>
      <w:contextualSpacing/>
    </w:pPr>
  </w:style>
  <w:style w:type="paragraph" w:styleId="Pis">
    <w:name w:val="header"/>
    <w:basedOn w:val="Normaallaad"/>
    <w:link w:val="PisMrk"/>
    <w:uiPriority w:val="99"/>
    <w:unhideWhenUsed/>
    <w:rsid w:val="00C3755D"/>
    <w:pPr>
      <w:tabs>
        <w:tab w:val="center" w:pos="4536"/>
        <w:tab w:val="right" w:pos="9072"/>
      </w:tabs>
      <w:spacing w:after="0" w:line="240" w:lineRule="auto"/>
    </w:pPr>
  </w:style>
  <w:style w:type="character" w:customStyle="1" w:styleId="PisMrk">
    <w:name w:val="Päis Märk"/>
    <w:basedOn w:val="Liguvaikefont"/>
    <w:link w:val="Pis"/>
    <w:uiPriority w:val="99"/>
    <w:rsid w:val="00C3755D"/>
  </w:style>
  <w:style w:type="paragraph" w:styleId="Jalus">
    <w:name w:val="footer"/>
    <w:basedOn w:val="Normaallaad"/>
    <w:link w:val="JalusMrk"/>
    <w:uiPriority w:val="99"/>
    <w:unhideWhenUsed/>
    <w:rsid w:val="00C3755D"/>
    <w:pPr>
      <w:tabs>
        <w:tab w:val="center" w:pos="4536"/>
        <w:tab w:val="right" w:pos="9072"/>
      </w:tabs>
      <w:spacing w:after="0" w:line="240" w:lineRule="auto"/>
    </w:pPr>
  </w:style>
  <w:style w:type="character" w:customStyle="1" w:styleId="JalusMrk">
    <w:name w:val="Jalus Märk"/>
    <w:basedOn w:val="Liguvaikefont"/>
    <w:link w:val="Jalus"/>
    <w:uiPriority w:val="99"/>
    <w:rsid w:val="00C3755D"/>
  </w:style>
  <w:style w:type="paragraph" w:customStyle="1" w:styleId="B">
    <w:name w:val="B"/>
    <w:link w:val="BMrk"/>
    <w:rsid w:val="006078D3"/>
    <w:pPr>
      <w:widowControl w:val="0"/>
      <w:spacing w:before="120" w:after="0" w:line="240" w:lineRule="auto"/>
      <w:ind w:left="851"/>
      <w:jc w:val="both"/>
    </w:pPr>
    <w:rPr>
      <w:rFonts w:ascii="Times New Roman" w:eastAsia="Times New Roman" w:hAnsi="Times New Roman" w:cs="Times New Roman"/>
      <w:sz w:val="24"/>
      <w:szCs w:val="24"/>
      <w:lang w:val="en-GB"/>
    </w:rPr>
  </w:style>
  <w:style w:type="character" w:customStyle="1" w:styleId="BMrk">
    <w:name w:val="B Märk"/>
    <w:basedOn w:val="Liguvaikefont"/>
    <w:link w:val="B"/>
    <w:rsid w:val="006078D3"/>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6078D3"/>
    <w:rPr>
      <w:b/>
      <w:bCs/>
    </w:rPr>
  </w:style>
  <w:style w:type="character" w:customStyle="1" w:styleId="KommentaariteemaMrk">
    <w:name w:val="Kommentaari teema Märk"/>
    <w:basedOn w:val="KommentaaritekstMrk"/>
    <w:link w:val="Kommentaariteema"/>
    <w:uiPriority w:val="99"/>
    <w:semiHidden/>
    <w:rsid w:val="006078D3"/>
    <w:rPr>
      <w:b/>
      <w:bCs/>
      <w:sz w:val="20"/>
      <w:szCs w:val="20"/>
    </w:rPr>
  </w:style>
  <w:style w:type="character" w:styleId="Hperlink">
    <w:name w:val="Hyperlink"/>
    <w:uiPriority w:val="99"/>
    <w:rsid w:val="002F73C7"/>
    <w:rPr>
      <w:rFonts w:ascii="Times New Roman" w:hAnsi="Times New Roman"/>
      <w:b/>
      <w:color w:val="0000FF"/>
      <w:sz w:val="24"/>
      <w:u w:val="single"/>
    </w:rPr>
  </w:style>
  <w:style w:type="character" w:styleId="Klastatudhperlink">
    <w:name w:val="FollowedHyperlink"/>
    <w:basedOn w:val="Liguvaikefont"/>
    <w:uiPriority w:val="99"/>
    <w:semiHidden/>
    <w:unhideWhenUsed/>
    <w:rsid w:val="006262AC"/>
    <w:rPr>
      <w:color w:val="800080" w:themeColor="followedHyperlink"/>
      <w:u w:val="single"/>
    </w:rPr>
  </w:style>
  <w:style w:type="character" w:customStyle="1" w:styleId="Pealkiri1Mrk">
    <w:name w:val="Pealkiri 1 Märk"/>
    <w:basedOn w:val="Liguvaikefont"/>
    <w:link w:val="Pealkiri1"/>
    <w:uiPriority w:val="9"/>
    <w:rsid w:val="00A3285D"/>
    <w:rPr>
      <w:rFonts w:ascii="Cambria" w:eastAsia="Times New Roman" w:hAnsi="Cambria" w:cs="Times New Roman"/>
      <w:b/>
      <w:bCs/>
      <w:color w:val="365F91"/>
      <w:sz w:val="28"/>
      <w:szCs w:val="28"/>
    </w:rPr>
  </w:style>
  <w:style w:type="character" w:customStyle="1" w:styleId="Pealkiri2Mrk">
    <w:name w:val="Pealkiri 2 Märk"/>
    <w:basedOn w:val="Liguvaikefont"/>
    <w:link w:val="Pealkiri2"/>
    <w:uiPriority w:val="9"/>
    <w:rsid w:val="00A3285D"/>
    <w:rPr>
      <w:rFonts w:ascii="Times New Roman" w:eastAsia="Times New Roman" w:hAnsi="Times New Roman" w:cs="Times New Roman"/>
      <w:bCs/>
      <w:sz w:val="24"/>
      <w:szCs w:val="26"/>
    </w:rPr>
  </w:style>
  <w:style w:type="character" w:customStyle="1" w:styleId="Pealkiri3Mrk">
    <w:name w:val="Pealkiri 3 Märk"/>
    <w:basedOn w:val="Liguvaikefont"/>
    <w:link w:val="Pealkiri3"/>
    <w:uiPriority w:val="9"/>
    <w:rsid w:val="00A3285D"/>
    <w:rPr>
      <w:rFonts w:ascii="Times New Roman" w:eastAsia="Times New Roman" w:hAnsi="Times New Roman" w:cs="Times New Roman"/>
      <w:bCs/>
      <w:sz w:val="24"/>
      <w:szCs w:val="20"/>
    </w:rPr>
  </w:style>
  <w:style w:type="character" w:customStyle="1" w:styleId="Pealkiri4Mrk">
    <w:name w:val="Pealkiri 4 Märk"/>
    <w:basedOn w:val="Liguvaikefont"/>
    <w:link w:val="Pealkiri4"/>
    <w:uiPriority w:val="9"/>
    <w:rsid w:val="00A3285D"/>
    <w:rPr>
      <w:rFonts w:ascii="Times New Roman" w:eastAsia="Times New Roman" w:hAnsi="Times New Roman" w:cs="Times New Roman"/>
      <w:bCs/>
      <w:iCs/>
      <w:sz w:val="24"/>
      <w:szCs w:val="20"/>
    </w:rPr>
  </w:style>
  <w:style w:type="character" w:customStyle="1" w:styleId="Pealkiri5Mrk">
    <w:name w:val="Pealkiri 5 Märk"/>
    <w:basedOn w:val="Liguvaikefont"/>
    <w:link w:val="Pealkiri5"/>
    <w:uiPriority w:val="9"/>
    <w:rsid w:val="00A3285D"/>
    <w:rPr>
      <w:rFonts w:ascii="Cambria" w:eastAsia="Times New Roman" w:hAnsi="Cambria" w:cs="Times New Roman"/>
      <w:color w:val="243F60"/>
      <w:sz w:val="24"/>
      <w:szCs w:val="20"/>
    </w:rPr>
  </w:style>
  <w:style w:type="character" w:customStyle="1" w:styleId="Pealkiri6Mrk">
    <w:name w:val="Pealkiri 6 Märk"/>
    <w:basedOn w:val="Liguvaikefont"/>
    <w:link w:val="Pealkiri6"/>
    <w:uiPriority w:val="9"/>
    <w:rsid w:val="00A3285D"/>
    <w:rPr>
      <w:rFonts w:ascii="Cambria" w:eastAsia="Times New Roman" w:hAnsi="Cambria" w:cs="Times New Roman"/>
      <w:i/>
      <w:iCs/>
      <w:color w:val="243F60"/>
      <w:sz w:val="24"/>
      <w:szCs w:val="20"/>
    </w:rPr>
  </w:style>
  <w:style w:type="character" w:customStyle="1" w:styleId="Pealkiri7Mrk">
    <w:name w:val="Pealkiri 7 Märk"/>
    <w:basedOn w:val="Liguvaikefont"/>
    <w:link w:val="Pealkiri7"/>
    <w:uiPriority w:val="9"/>
    <w:rsid w:val="00A3285D"/>
    <w:rPr>
      <w:rFonts w:ascii="Cambria" w:eastAsia="Times New Roman" w:hAnsi="Cambria" w:cs="Times New Roman"/>
      <w:i/>
      <w:iCs/>
      <w:color w:val="404040"/>
      <w:sz w:val="24"/>
      <w:szCs w:val="20"/>
    </w:rPr>
  </w:style>
  <w:style w:type="character" w:customStyle="1" w:styleId="Pealkiri8Mrk">
    <w:name w:val="Pealkiri 8 Märk"/>
    <w:basedOn w:val="Liguvaikefont"/>
    <w:link w:val="Pealkiri8"/>
    <w:uiPriority w:val="9"/>
    <w:rsid w:val="00A3285D"/>
    <w:rPr>
      <w:rFonts w:ascii="Cambria" w:eastAsia="Times New Roman" w:hAnsi="Cambria" w:cs="Times New Roman"/>
      <w:color w:val="404040"/>
      <w:sz w:val="20"/>
      <w:szCs w:val="20"/>
    </w:rPr>
  </w:style>
  <w:style w:type="character" w:customStyle="1" w:styleId="Pealkiri9Mrk">
    <w:name w:val="Pealkiri 9 Märk"/>
    <w:basedOn w:val="Liguvaikefont"/>
    <w:link w:val="Pealkiri9"/>
    <w:uiPriority w:val="9"/>
    <w:rsid w:val="00A3285D"/>
    <w:rPr>
      <w:rFonts w:ascii="Cambria" w:eastAsia="Times New Roman" w:hAnsi="Cambria" w:cs="Times New Roman"/>
      <w:i/>
      <w:iCs/>
      <w:color w:val="404040"/>
      <w:sz w:val="20"/>
      <w:szCs w:val="20"/>
    </w:rPr>
  </w:style>
  <w:style w:type="table" w:styleId="Kontuurtabel">
    <w:name w:val="Table Grid"/>
    <w:basedOn w:val="Normaaltabel"/>
    <w:uiPriority w:val="59"/>
    <w:rsid w:val="00FF4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ugev">
    <w:name w:val="Strong"/>
    <w:basedOn w:val="Liguvaikefont"/>
    <w:uiPriority w:val="22"/>
    <w:qFormat/>
    <w:rsid w:val="00FF44C7"/>
    <w:rPr>
      <w:b/>
      <w:bCs/>
    </w:rPr>
  </w:style>
  <w:style w:type="paragraph" w:customStyle="1" w:styleId="Default">
    <w:name w:val="Default"/>
    <w:rsid w:val="00F837F2"/>
    <w:pPr>
      <w:autoSpaceDE w:val="0"/>
      <w:autoSpaceDN w:val="0"/>
      <w:adjustRightInd w:val="0"/>
      <w:spacing w:after="0" w:line="240" w:lineRule="auto"/>
    </w:pPr>
    <w:rPr>
      <w:rFonts w:ascii="Times New Roman" w:hAnsi="Times New Roman" w:cs="Times New Roman"/>
      <w:color w:val="000000"/>
      <w:sz w:val="24"/>
      <w:szCs w:val="24"/>
    </w:rPr>
  </w:style>
  <w:style w:type="character" w:styleId="Lahendamatamainimine">
    <w:name w:val="Unresolved Mention"/>
    <w:basedOn w:val="Liguvaikefont"/>
    <w:uiPriority w:val="99"/>
    <w:semiHidden/>
    <w:unhideWhenUsed/>
    <w:rsid w:val="000D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438423">
      <w:bodyDiv w:val="1"/>
      <w:marLeft w:val="0"/>
      <w:marRight w:val="0"/>
      <w:marTop w:val="0"/>
      <w:marBottom w:val="0"/>
      <w:divBdr>
        <w:top w:val="none" w:sz="0" w:space="0" w:color="auto"/>
        <w:left w:val="none" w:sz="0" w:space="0" w:color="auto"/>
        <w:bottom w:val="none" w:sz="0" w:space="0" w:color="auto"/>
        <w:right w:val="none" w:sz="0" w:space="0" w:color="auto"/>
      </w:divBdr>
    </w:div>
    <w:div w:id="187141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abor.mnt.ee/labo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egin.ee"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Props1.xml><?xml version="1.0" encoding="utf-8"?>
<ds:datastoreItem xmlns:ds="http://schemas.openxmlformats.org/officeDocument/2006/customXml" ds:itemID="{732257A7-6C4A-4253-AB8B-AAA6BEC8A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888DAE-0605-408E-8DAA-48671E25A3F3}">
  <ds:schemaRefs>
    <ds:schemaRef ds:uri="http://schemas.microsoft.com/sharepoint/v3/contenttype/forms"/>
  </ds:schemaRefs>
</ds:datastoreItem>
</file>

<file path=customXml/itemProps3.xml><?xml version="1.0" encoding="utf-8"?>
<ds:datastoreItem xmlns:ds="http://schemas.openxmlformats.org/officeDocument/2006/customXml" ds:itemID="{7B8566EF-D40E-4E60-B33B-F3A5D1B4CC95}">
  <ds:schemaRefs>
    <ds:schemaRef ds:uri="http://schemas.openxmlformats.org/officeDocument/2006/bibliography"/>
  </ds:schemaRefs>
</ds:datastoreItem>
</file>

<file path=customXml/itemProps4.xml><?xml version="1.0" encoding="utf-8"?>
<ds:datastoreItem xmlns:ds="http://schemas.openxmlformats.org/officeDocument/2006/customXml" ds:itemID="{CA7E9942-8E0C-49B9-8D83-6F1DBFCAF881}">
  <ds:schemaRefs>
    <ds:schemaRef ds:uri="http://schemas.microsoft.com/office/2006/metadata/properties"/>
    <ds:schemaRef ds:uri="http://schemas.microsoft.com/office/infopath/2007/PartnerControls"/>
    <ds:schemaRef ds:uri="a7c26f75-7cc1-4752-9837-03f9ac72e1a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3233</Words>
  <Characters>18758</Characters>
  <Application>Microsoft Office Word</Application>
  <DocSecurity>0</DocSecurity>
  <Lines>156</Lines>
  <Paragraphs>43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Siniväli</dc:creator>
  <cp:lastModifiedBy>Meelis Laanpere</cp:lastModifiedBy>
  <cp:revision>2</cp:revision>
  <dcterms:created xsi:type="dcterms:W3CDTF">2021-09-09T11:24:00Z</dcterms:created>
  <dcterms:modified xsi:type="dcterms:W3CDTF">2021-09-09T11:24:00Z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